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180E" w:rsidRPr="000E0CC8" w:rsidRDefault="000E0CC8" w:rsidP="00722F72">
      <w:pPr>
        <w:pStyle w:val="Nadpis2"/>
        <w:keepLines w:val="0"/>
        <w:numPr>
          <w:ilvl w:val="0"/>
          <w:numId w:val="17"/>
        </w:numPr>
        <w:jc w:val="left"/>
        <w:rPr>
          <w:rFonts w:ascii="Times New Roman" w:eastAsiaTheme="minorEastAsia" w:hAnsi="Times New Roman" w:cs="Times New Roman"/>
          <w:b/>
          <w:sz w:val="26"/>
          <w:szCs w:val="26"/>
        </w:rPr>
      </w:pPr>
      <w:bookmarkStart w:id="0" w:name="_Toc8246385"/>
      <w:bookmarkStart w:id="1" w:name="_Toc514096924"/>
      <w:bookmarkStart w:id="2" w:name="_Toc515309824"/>
      <w:bookmarkStart w:id="3" w:name="_Toc530739894"/>
      <w:r>
        <w:rPr>
          <w:rFonts w:ascii="Times New Roman" w:eastAsiaTheme="minorEastAsia" w:hAnsi="Times New Roman" w:cs="Times New Roman"/>
          <w:b/>
          <w:sz w:val="26"/>
          <w:szCs w:val="26"/>
        </w:rPr>
        <w:t>V</w:t>
      </w:r>
      <w:r w:rsidR="008F180E" w:rsidRPr="000E0CC8">
        <w:rPr>
          <w:rFonts w:ascii="Times New Roman" w:eastAsiaTheme="minorEastAsia" w:hAnsi="Times New Roman" w:cs="Times New Roman"/>
          <w:b/>
          <w:sz w:val="26"/>
          <w:szCs w:val="26"/>
        </w:rPr>
        <w:t>šeobecné informácie</w:t>
      </w:r>
      <w:bookmarkEnd w:id="0"/>
    </w:p>
    <w:p w:rsidR="008F180E" w:rsidRDefault="008F180E" w:rsidP="008F180E">
      <w:pPr>
        <w:pStyle w:val="Zkladntext"/>
      </w:pPr>
    </w:p>
    <w:p w:rsidR="008F180E" w:rsidRPr="00001C97" w:rsidRDefault="008F180E" w:rsidP="00722F72">
      <w:pPr>
        <w:pStyle w:val="Nadpis3"/>
        <w:numPr>
          <w:ilvl w:val="0"/>
          <w:numId w:val="21"/>
        </w:numPr>
        <w:rPr>
          <w:rFonts w:ascii="Times New Roman" w:hAnsi="Times New Roman" w:cs="Times New Roman"/>
          <w:b/>
          <w:sz w:val="20"/>
          <w:szCs w:val="20"/>
        </w:rPr>
      </w:pPr>
      <w:bookmarkStart w:id="4" w:name="_Toc8246386"/>
      <w:r w:rsidRPr="00001C97">
        <w:rPr>
          <w:rFonts w:ascii="Times New Roman" w:hAnsi="Times New Roman" w:cs="Times New Roman"/>
          <w:b/>
          <w:sz w:val="20"/>
          <w:szCs w:val="20"/>
        </w:rPr>
        <w:t>Založenie spoločnosti</w:t>
      </w:r>
      <w:bookmarkEnd w:id="4"/>
    </w:p>
    <w:p w:rsidR="008F180E" w:rsidRPr="0006074F" w:rsidRDefault="008F180E" w:rsidP="008F180E">
      <w:pPr>
        <w:pStyle w:val="Zkladntext"/>
        <w:jc w:val="both"/>
        <w:rPr>
          <w:sz w:val="20"/>
          <w:szCs w:val="20"/>
        </w:rPr>
      </w:pPr>
      <w:r w:rsidRPr="0006074F">
        <w:rPr>
          <w:sz w:val="20"/>
          <w:szCs w:val="20"/>
        </w:rPr>
        <w:t xml:space="preserve">Spoločnosť </w:t>
      </w:r>
      <w:r w:rsidRPr="0006074F">
        <w:rPr>
          <w:b/>
          <w:sz w:val="20"/>
          <w:szCs w:val="20"/>
        </w:rPr>
        <w:t>PRO POPULO</w:t>
      </w:r>
      <w:r w:rsidRPr="0006074F">
        <w:rPr>
          <w:sz w:val="20"/>
          <w:szCs w:val="20"/>
        </w:rPr>
        <w:t xml:space="preserve"> </w:t>
      </w:r>
      <w:r w:rsidRPr="0006074F">
        <w:rPr>
          <w:b/>
          <w:sz w:val="20"/>
          <w:szCs w:val="20"/>
        </w:rPr>
        <w:t>PP a.s.</w:t>
      </w:r>
      <w:r w:rsidRPr="0006074F">
        <w:rPr>
          <w:sz w:val="20"/>
          <w:szCs w:val="20"/>
        </w:rPr>
        <w:t xml:space="preserve"> (ďalej len spoločnosť), bola založená 08. októbra 1991 a v súčasnej podobe bola zapísaná po transformácii do obchodného registra dňa 8. januára 2000. (Obchodný register Okresného súdu Prešov, oddiel Sa., vložka 30/P. </w:t>
      </w:r>
    </w:p>
    <w:p w:rsidR="008F180E" w:rsidRPr="0006074F" w:rsidRDefault="008F180E" w:rsidP="008F180E">
      <w:pPr>
        <w:rPr>
          <w:sz w:val="20"/>
          <w:szCs w:val="20"/>
        </w:rPr>
      </w:pPr>
    </w:p>
    <w:p w:rsidR="008F180E" w:rsidRPr="00001C97" w:rsidRDefault="008F180E" w:rsidP="00722F72">
      <w:pPr>
        <w:pStyle w:val="Nadpis3"/>
        <w:numPr>
          <w:ilvl w:val="0"/>
          <w:numId w:val="21"/>
        </w:numPr>
        <w:rPr>
          <w:rFonts w:ascii="Times New Roman" w:hAnsi="Times New Roman" w:cs="Times New Roman"/>
          <w:b/>
          <w:sz w:val="20"/>
          <w:szCs w:val="20"/>
        </w:rPr>
      </w:pPr>
      <w:bookmarkStart w:id="5" w:name="_Toc8246387"/>
      <w:r w:rsidRPr="00001C97">
        <w:rPr>
          <w:rFonts w:ascii="Times New Roman" w:hAnsi="Times New Roman" w:cs="Times New Roman"/>
          <w:b/>
          <w:sz w:val="20"/>
          <w:szCs w:val="20"/>
        </w:rPr>
        <w:t>Hlavnými činnosťami spoločnosti sú:</w:t>
      </w:r>
      <w:bookmarkEnd w:id="5"/>
    </w:p>
    <w:p w:rsidR="008F180E" w:rsidRPr="0006074F" w:rsidRDefault="008F180E" w:rsidP="007705AC">
      <w:pPr>
        <w:pStyle w:val="Zkladntext"/>
        <w:contextualSpacing/>
        <w:rPr>
          <w:sz w:val="20"/>
          <w:szCs w:val="20"/>
        </w:rPr>
      </w:pPr>
      <w:r w:rsidRPr="0006074F">
        <w:rPr>
          <w:sz w:val="20"/>
          <w:szCs w:val="20"/>
        </w:rPr>
        <w:t>– p</w:t>
      </w:r>
      <w:r w:rsidR="009A3014">
        <w:rPr>
          <w:sz w:val="20"/>
          <w:szCs w:val="20"/>
        </w:rPr>
        <w:t>i</w:t>
      </w:r>
      <w:r w:rsidRPr="0006074F">
        <w:rPr>
          <w:sz w:val="20"/>
          <w:szCs w:val="20"/>
        </w:rPr>
        <w:t>liarska výroba a </w:t>
      </w:r>
      <w:proofErr w:type="spellStart"/>
      <w:r w:rsidRPr="0006074F">
        <w:rPr>
          <w:sz w:val="20"/>
          <w:szCs w:val="20"/>
        </w:rPr>
        <w:t>porez</w:t>
      </w:r>
      <w:proofErr w:type="spellEnd"/>
      <w:r w:rsidRPr="0006074F">
        <w:rPr>
          <w:sz w:val="20"/>
          <w:szCs w:val="20"/>
        </w:rPr>
        <w:t xml:space="preserve"> drevnej hmoty,</w:t>
      </w:r>
    </w:p>
    <w:p w:rsidR="008F180E" w:rsidRPr="0006074F" w:rsidRDefault="008F180E" w:rsidP="007705AC">
      <w:pPr>
        <w:pStyle w:val="Zkladntext"/>
        <w:contextualSpacing/>
        <w:rPr>
          <w:sz w:val="20"/>
          <w:szCs w:val="20"/>
        </w:rPr>
      </w:pPr>
      <w:r w:rsidRPr="0006074F">
        <w:rPr>
          <w:sz w:val="20"/>
          <w:szCs w:val="20"/>
        </w:rPr>
        <w:t>-  prenájom hnuteľných a nehnuteľných vecí,</w:t>
      </w:r>
    </w:p>
    <w:p w:rsidR="008F180E" w:rsidRPr="0006074F" w:rsidRDefault="008F180E" w:rsidP="007705AC">
      <w:pPr>
        <w:pStyle w:val="Zkladntext"/>
        <w:contextualSpacing/>
        <w:rPr>
          <w:sz w:val="20"/>
          <w:szCs w:val="20"/>
        </w:rPr>
      </w:pPr>
      <w:r w:rsidRPr="0006074F">
        <w:rPr>
          <w:sz w:val="20"/>
          <w:szCs w:val="20"/>
        </w:rPr>
        <w:t>- výroba  a dodávka elektriny zariadeniami na výrobu elektriny s celkovým inštalovaným výkonom do 1 MW vrátane</w:t>
      </w:r>
    </w:p>
    <w:p w:rsidR="008F180E" w:rsidRPr="0006074F" w:rsidRDefault="008F180E" w:rsidP="008F180E">
      <w:pPr>
        <w:pStyle w:val="Zkladntext"/>
        <w:rPr>
          <w:sz w:val="20"/>
          <w:szCs w:val="20"/>
        </w:rPr>
      </w:pPr>
    </w:p>
    <w:p w:rsidR="008F180E" w:rsidRPr="00001C97" w:rsidRDefault="008F180E" w:rsidP="00722F72">
      <w:pPr>
        <w:pStyle w:val="Nadpis3"/>
        <w:numPr>
          <w:ilvl w:val="0"/>
          <w:numId w:val="21"/>
        </w:numPr>
        <w:rPr>
          <w:rFonts w:ascii="Times New Roman" w:hAnsi="Times New Roman" w:cs="Times New Roman"/>
          <w:b/>
          <w:sz w:val="20"/>
          <w:szCs w:val="20"/>
        </w:rPr>
      </w:pPr>
      <w:bookmarkStart w:id="6" w:name="_Toc8246388"/>
      <w:r w:rsidRPr="00001C97">
        <w:rPr>
          <w:rFonts w:ascii="Times New Roman" w:hAnsi="Times New Roman" w:cs="Times New Roman"/>
          <w:b/>
          <w:sz w:val="20"/>
          <w:szCs w:val="20"/>
        </w:rPr>
        <w:t>Počet zamestnancov</w:t>
      </w:r>
      <w:bookmarkEnd w:id="6"/>
      <w:r w:rsidRPr="00001C97">
        <w:rPr>
          <w:rFonts w:ascii="Times New Roman" w:hAnsi="Times New Roman" w:cs="Times New Roman"/>
          <w:b/>
          <w:sz w:val="20"/>
          <w:szCs w:val="20"/>
        </w:rPr>
        <w:t xml:space="preserve"> </w:t>
      </w:r>
    </w:p>
    <w:p w:rsidR="008F180E" w:rsidRPr="0006074F" w:rsidRDefault="008F180E" w:rsidP="008F180E">
      <w:pPr>
        <w:pStyle w:val="Zkladntext"/>
        <w:jc w:val="both"/>
        <w:rPr>
          <w:sz w:val="20"/>
          <w:szCs w:val="20"/>
        </w:rPr>
      </w:pPr>
      <w:r w:rsidRPr="0006074F">
        <w:rPr>
          <w:sz w:val="20"/>
          <w:szCs w:val="20"/>
        </w:rPr>
        <w:t>Údaje o počte zamestnancov za bežné účtovné obdobie a bezprostredne predchádzajúce účtovné obdobie sú uvedené v nasledujúcom prehľade:</w:t>
      </w:r>
    </w:p>
    <w:p w:rsidR="008F180E" w:rsidRDefault="008F180E" w:rsidP="008F180E">
      <w:pPr>
        <w:pStyle w:val="Zkladntext"/>
      </w:pPr>
    </w:p>
    <w:p w:rsidR="008F180E" w:rsidRDefault="008F180E" w:rsidP="008F180E">
      <w:pPr>
        <w:pStyle w:val="Zkladntext"/>
      </w:pPr>
      <w:r>
        <w:object w:dxaOrig="8127" w:dyaOrig="1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8pt;height:85.8pt" o:ole="" o:preferrelative="f">
            <v:imagedata r:id="rId11" o:title=""/>
            <o:lock v:ext="edit" aspectratio="f"/>
          </v:shape>
          <o:OLEObject Type="Embed" ProgID="Excel.Sheet.12" ShapeID="_x0000_i1025" DrawAspect="Content" ObjectID="_1618864698" r:id="rId12"/>
        </w:object>
      </w:r>
    </w:p>
    <w:p w:rsidR="008F180E" w:rsidRDefault="008F180E" w:rsidP="008F180E">
      <w:pPr>
        <w:pStyle w:val="Zkladntext"/>
      </w:pPr>
    </w:p>
    <w:p w:rsidR="008F180E" w:rsidRPr="00001C97" w:rsidRDefault="008F180E" w:rsidP="00722F72">
      <w:pPr>
        <w:pStyle w:val="Nadpis3"/>
        <w:numPr>
          <w:ilvl w:val="0"/>
          <w:numId w:val="21"/>
        </w:numPr>
        <w:rPr>
          <w:rFonts w:ascii="Times New Roman" w:hAnsi="Times New Roman" w:cs="Times New Roman"/>
          <w:b/>
          <w:sz w:val="20"/>
          <w:szCs w:val="20"/>
        </w:rPr>
      </w:pPr>
      <w:bookmarkStart w:id="7" w:name="_Toc8246389"/>
      <w:r w:rsidRPr="00001C97">
        <w:rPr>
          <w:rFonts w:ascii="Times New Roman" w:hAnsi="Times New Roman" w:cs="Times New Roman"/>
          <w:b/>
          <w:sz w:val="20"/>
          <w:szCs w:val="20"/>
        </w:rPr>
        <w:t>Údaje o neobmedzenom ručení</w:t>
      </w:r>
      <w:bookmarkEnd w:id="7"/>
    </w:p>
    <w:p w:rsidR="008F180E" w:rsidRPr="0006074F" w:rsidRDefault="008F180E" w:rsidP="00642C0C">
      <w:pPr>
        <w:pStyle w:val="Zkladntext"/>
        <w:jc w:val="both"/>
        <w:rPr>
          <w:sz w:val="20"/>
          <w:szCs w:val="20"/>
        </w:rPr>
      </w:pPr>
      <w:r w:rsidRPr="0006074F">
        <w:rPr>
          <w:sz w:val="20"/>
          <w:szCs w:val="20"/>
        </w:rPr>
        <w:t>Spoločnosť nie je neobmedzene ručiacim spoločníkom v iných spoločnostiach podľa § 56 ods. 5 Obchodného zákonníka.</w:t>
      </w:r>
    </w:p>
    <w:p w:rsidR="008F180E" w:rsidRPr="0006074F" w:rsidRDefault="008F180E" w:rsidP="008F180E">
      <w:pPr>
        <w:pStyle w:val="Zkladntext"/>
        <w:rPr>
          <w:sz w:val="20"/>
          <w:szCs w:val="20"/>
        </w:rPr>
      </w:pPr>
    </w:p>
    <w:p w:rsidR="008F180E" w:rsidRPr="00001C97" w:rsidRDefault="008F180E" w:rsidP="00722F72">
      <w:pPr>
        <w:pStyle w:val="Nadpis3"/>
        <w:numPr>
          <w:ilvl w:val="0"/>
          <w:numId w:val="21"/>
        </w:numPr>
        <w:rPr>
          <w:rFonts w:ascii="Times New Roman" w:hAnsi="Times New Roman" w:cs="Times New Roman"/>
          <w:b/>
          <w:sz w:val="20"/>
          <w:szCs w:val="20"/>
        </w:rPr>
      </w:pPr>
      <w:bookmarkStart w:id="8" w:name="_Toc8246390"/>
      <w:r w:rsidRPr="00001C97">
        <w:rPr>
          <w:rFonts w:ascii="Times New Roman" w:hAnsi="Times New Roman" w:cs="Times New Roman"/>
          <w:b/>
          <w:sz w:val="20"/>
          <w:szCs w:val="20"/>
        </w:rPr>
        <w:t>Právny dôvod na zostavenie účtovnej závierky</w:t>
      </w:r>
      <w:bookmarkEnd w:id="8"/>
    </w:p>
    <w:p w:rsidR="008F180E" w:rsidRPr="0006074F" w:rsidRDefault="008F180E" w:rsidP="00AF609F">
      <w:pPr>
        <w:pStyle w:val="Zkladntext"/>
        <w:ind w:hanging="426"/>
        <w:jc w:val="both"/>
        <w:rPr>
          <w:sz w:val="20"/>
          <w:szCs w:val="20"/>
        </w:rPr>
      </w:pPr>
      <w:r w:rsidRPr="0006074F">
        <w:rPr>
          <w:sz w:val="20"/>
          <w:szCs w:val="20"/>
        </w:rPr>
        <w:tab/>
        <w:t xml:space="preserve">Účtovná závierka spoločnosti k 31. decembru 2018 je zostavená ako </w:t>
      </w:r>
      <w:r w:rsidR="00AF609F" w:rsidRPr="0006074F">
        <w:rPr>
          <w:sz w:val="20"/>
          <w:szCs w:val="20"/>
        </w:rPr>
        <w:t>riadna účtovná závierka podľa § </w:t>
      </w:r>
      <w:r w:rsidRPr="0006074F">
        <w:rPr>
          <w:sz w:val="20"/>
          <w:szCs w:val="20"/>
        </w:rPr>
        <w:t>17 ods. 6 zákona NR SR č. 431/2002 Z. z. o účtovníctve za účtovné ob</w:t>
      </w:r>
      <w:r w:rsidR="00AF609F" w:rsidRPr="0006074F">
        <w:rPr>
          <w:sz w:val="20"/>
          <w:szCs w:val="20"/>
        </w:rPr>
        <w:t>dobie od 1. januára 2018 do 31. </w:t>
      </w:r>
      <w:r w:rsidRPr="0006074F">
        <w:rPr>
          <w:sz w:val="20"/>
          <w:szCs w:val="20"/>
        </w:rPr>
        <w:t>decembra 2018.</w:t>
      </w:r>
    </w:p>
    <w:p w:rsidR="008F180E" w:rsidRPr="0006074F" w:rsidRDefault="008F180E" w:rsidP="008F180E">
      <w:pPr>
        <w:pStyle w:val="Zkladntext"/>
        <w:ind w:hanging="426"/>
        <w:rPr>
          <w:sz w:val="20"/>
          <w:szCs w:val="20"/>
        </w:rPr>
      </w:pPr>
    </w:p>
    <w:p w:rsidR="008F180E" w:rsidRPr="00001C97" w:rsidRDefault="008F180E" w:rsidP="00722F72">
      <w:pPr>
        <w:pStyle w:val="Nadpis3"/>
        <w:numPr>
          <w:ilvl w:val="0"/>
          <w:numId w:val="21"/>
        </w:numPr>
        <w:rPr>
          <w:rFonts w:ascii="Times New Roman" w:hAnsi="Times New Roman" w:cs="Times New Roman"/>
          <w:b/>
          <w:sz w:val="20"/>
          <w:szCs w:val="20"/>
        </w:rPr>
      </w:pPr>
      <w:bookmarkStart w:id="9" w:name="_Toc8246391"/>
      <w:r w:rsidRPr="00001C97">
        <w:rPr>
          <w:rFonts w:ascii="Times New Roman" w:hAnsi="Times New Roman" w:cs="Times New Roman"/>
          <w:b/>
          <w:sz w:val="20"/>
          <w:szCs w:val="20"/>
        </w:rPr>
        <w:t>Dátum schválenia účtovnej závierky za predchádzajúce účtovné obdobie</w:t>
      </w:r>
      <w:bookmarkEnd w:id="9"/>
    </w:p>
    <w:p w:rsidR="008F180E" w:rsidRPr="0006074F" w:rsidRDefault="008F180E" w:rsidP="00642C0C">
      <w:pPr>
        <w:pStyle w:val="Zkladntext"/>
        <w:ind w:hanging="426"/>
        <w:jc w:val="both"/>
        <w:rPr>
          <w:sz w:val="20"/>
          <w:szCs w:val="20"/>
        </w:rPr>
      </w:pPr>
      <w:r w:rsidRPr="0006074F">
        <w:rPr>
          <w:sz w:val="20"/>
          <w:szCs w:val="20"/>
        </w:rPr>
        <w:tab/>
        <w:t>Účtovná závierka spoločnosti k 31. decembru 2017, za predchádzajúce účtovné obdobie, bola schválená valným zhromaždením akcionárov spoločnosti konan</w:t>
      </w:r>
      <w:r w:rsidR="009A3014">
        <w:rPr>
          <w:sz w:val="20"/>
          <w:szCs w:val="20"/>
        </w:rPr>
        <w:t>ým</w:t>
      </w:r>
      <w:r w:rsidRPr="0006074F">
        <w:rPr>
          <w:sz w:val="20"/>
          <w:szCs w:val="20"/>
        </w:rPr>
        <w:t xml:space="preserve"> dňa 28.06.2018</w:t>
      </w:r>
      <w:r w:rsidR="009A3014">
        <w:rPr>
          <w:sz w:val="20"/>
          <w:szCs w:val="20"/>
        </w:rPr>
        <w:t>.</w:t>
      </w:r>
    </w:p>
    <w:p w:rsidR="008F180E" w:rsidRPr="0006074F" w:rsidRDefault="008F180E" w:rsidP="00642C0C">
      <w:pPr>
        <w:pStyle w:val="Zkladntext"/>
        <w:tabs>
          <w:tab w:val="left" w:pos="8490"/>
        </w:tabs>
        <w:ind w:hanging="426"/>
        <w:jc w:val="both"/>
        <w:rPr>
          <w:sz w:val="20"/>
          <w:szCs w:val="20"/>
        </w:rPr>
      </w:pPr>
      <w:r w:rsidRPr="0006074F">
        <w:rPr>
          <w:sz w:val="20"/>
          <w:szCs w:val="20"/>
        </w:rPr>
        <w:tab/>
      </w:r>
      <w:r w:rsidRPr="0006074F">
        <w:rPr>
          <w:sz w:val="20"/>
          <w:szCs w:val="20"/>
        </w:rPr>
        <w:tab/>
      </w:r>
    </w:p>
    <w:p w:rsidR="008F180E" w:rsidRPr="00001C97" w:rsidRDefault="008F180E" w:rsidP="00722F72">
      <w:pPr>
        <w:pStyle w:val="Nadpis3"/>
        <w:numPr>
          <w:ilvl w:val="0"/>
          <w:numId w:val="21"/>
        </w:numPr>
        <w:rPr>
          <w:rFonts w:ascii="Times New Roman" w:hAnsi="Times New Roman" w:cs="Times New Roman"/>
          <w:b/>
          <w:sz w:val="20"/>
          <w:szCs w:val="20"/>
        </w:rPr>
      </w:pPr>
      <w:bookmarkStart w:id="10" w:name="_Toc8246392"/>
      <w:r w:rsidRPr="00001C97">
        <w:rPr>
          <w:rFonts w:ascii="Times New Roman" w:hAnsi="Times New Roman" w:cs="Times New Roman"/>
          <w:b/>
          <w:sz w:val="20"/>
          <w:szCs w:val="20"/>
        </w:rPr>
        <w:lastRenderedPageBreak/>
        <w:t>Zverejnenie účtovnej závierky za predchádzajúce účtovné obdobie</w:t>
      </w:r>
      <w:bookmarkEnd w:id="10"/>
    </w:p>
    <w:p w:rsidR="008F180E" w:rsidRPr="0006074F" w:rsidRDefault="008F180E" w:rsidP="00642C0C">
      <w:pPr>
        <w:pStyle w:val="Zkladntext"/>
        <w:jc w:val="both"/>
        <w:rPr>
          <w:sz w:val="20"/>
          <w:szCs w:val="20"/>
        </w:rPr>
      </w:pPr>
      <w:r w:rsidRPr="0006074F">
        <w:rPr>
          <w:sz w:val="20"/>
          <w:szCs w:val="20"/>
        </w:rPr>
        <w:t xml:space="preserve">Schválená účtovná závierka spoločnosti valným zhromaždením k 31. decembru 2017 spolu s výročnou správou a správou audítora o overení účtovnej závierky k 31. decembru 2017 bola zaslané na finančnú správu SR 29.06.2018. Súčasne sú všetky účtovné závierky a dokumenty k dispozícii na web stránke spoločnosti </w:t>
      </w:r>
      <w:proofErr w:type="spellStart"/>
      <w:r w:rsidRPr="0006074F">
        <w:rPr>
          <w:sz w:val="20"/>
          <w:szCs w:val="20"/>
        </w:rPr>
        <w:t>www.ppas.sk</w:t>
      </w:r>
      <w:proofErr w:type="spellEnd"/>
      <w:r w:rsidRPr="0006074F">
        <w:rPr>
          <w:sz w:val="20"/>
          <w:szCs w:val="20"/>
        </w:rPr>
        <w:t>.</w:t>
      </w:r>
    </w:p>
    <w:p w:rsidR="008F180E" w:rsidRPr="0006074F" w:rsidRDefault="008F180E" w:rsidP="00642C0C">
      <w:pPr>
        <w:pStyle w:val="Zkladntext"/>
        <w:jc w:val="both"/>
        <w:rPr>
          <w:sz w:val="20"/>
          <w:szCs w:val="20"/>
        </w:rPr>
      </w:pPr>
    </w:p>
    <w:p w:rsidR="008F180E" w:rsidRPr="00001C97" w:rsidRDefault="008F180E" w:rsidP="00722F72">
      <w:pPr>
        <w:pStyle w:val="Nadpis3"/>
        <w:numPr>
          <w:ilvl w:val="0"/>
          <w:numId w:val="21"/>
        </w:numPr>
        <w:rPr>
          <w:rFonts w:ascii="Times New Roman" w:hAnsi="Times New Roman" w:cs="Times New Roman"/>
          <w:b/>
          <w:sz w:val="20"/>
          <w:szCs w:val="20"/>
        </w:rPr>
      </w:pPr>
      <w:bookmarkStart w:id="11" w:name="_Toc8246393"/>
      <w:r w:rsidRPr="00001C97">
        <w:rPr>
          <w:rFonts w:ascii="Times New Roman" w:hAnsi="Times New Roman" w:cs="Times New Roman"/>
          <w:b/>
          <w:sz w:val="20"/>
          <w:szCs w:val="20"/>
        </w:rPr>
        <w:t>Schválenie audítora</w:t>
      </w:r>
      <w:bookmarkEnd w:id="11"/>
    </w:p>
    <w:p w:rsidR="008F180E" w:rsidRPr="0006074F" w:rsidRDefault="009C75A3" w:rsidP="00642C0C">
      <w:pPr>
        <w:pStyle w:val="Zkladntext"/>
        <w:jc w:val="both"/>
        <w:rPr>
          <w:sz w:val="20"/>
          <w:szCs w:val="20"/>
        </w:rPr>
      </w:pPr>
      <w:r>
        <w:rPr>
          <w:sz w:val="20"/>
          <w:szCs w:val="20"/>
        </w:rPr>
        <w:t>Valné zhromaždenie 28</w:t>
      </w:r>
      <w:r w:rsidR="008F180E" w:rsidRPr="0006074F">
        <w:rPr>
          <w:sz w:val="20"/>
          <w:szCs w:val="20"/>
        </w:rPr>
        <w:t>.</w:t>
      </w:r>
      <w:r>
        <w:rPr>
          <w:sz w:val="20"/>
          <w:szCs w:val="20"/>
        </w:rPr>
        <w:t>06</w:t>
      </w:r>
      <w:r w:rsidR="008F180E" w:rsidRPr="0006074F">
        <w:rPr>
          <w:sz w:val="20"/>
          <w:szCs w:val="20"/>
        </w:rPr>
        <w:t>.201</w:t>
      </w:r>
      <w:r>
        <w:rPr>
          <w:sz w:val="20"/>
          <w:szCs w:val="20"/>
        </w:rPr>
        <w:t>8</w:t>
      </w:r>
      <w:r w:rsidR="00903C67">
        <w:rPr>
          <w:sz w:val="20"/>
          <w:szCs w:val="20"/>
        </w:rPr>
        <w:t xml:space="preserve"> určila ACCEPT AUDIT &amp; </w:t>
      </w:r>
      <w:r w:rsidR="008F180E" w:rsidRPr="0006074F">
        <w:rPr>
          <w:sz w:val="20"/>
          <w:szCs w:val="20"/>
        </w:rPr>
        <w:t>CONSULTING</w:t>
      </w:r>
      <w:r w:rsidR="00903C67">
        <w:rPr>
          <w:sz w:val="20"/>
          <w:szCs w:val="20"/>
        </w:rPr>
        <w:t>,</w:t>
      </w:r>
      <w:r w:rsidR="008F180E" w:rsidRPr="0006074F">
        <w:rPr>
          <w:sz w:val="20"/>
          <w:szCs w:val="20"/>
        </w:rPr>
        <w:t xml:space="preserve"> s.r.o. ako audítora na overenie účtovnej závierky za účtovné obdobie od 1. januára 2018 do 31. decembra 2018.</w:t>
      </w:r>
    </w:p>
    <w:p w:rsidR="008F180E" w:rsidRDefault="008F180E" w:rsidP="008F180E">
      <w:pPr>
        <w:pStyle w:val="Zkladntext"/>
      </w:pPr>
    </w:p>
    <w:p w:rsidR="008F180E" w:rsidRPr="000E0CC8" w:rsidRDefault="008F180E" w:rsidP="00722F72">
      <w:pPr>
        <w:pStyle w:val="Nadpis2"/>
        <w:keepLines w:val="0"/>
        <w:numPr>
          <w:ilvl w:val="0"/>
          <w:numId w:val="17"/>
        </w:numPr>
        <w:jc w:val="left"/>
        <w:rPr>
          <w:rFonts w:ascii="Times New Roman" w:eastAsiaTheme="minorEastAsia" w:hAnsi="Times New Roman" w:cs="Times New Roman"/>
          <w:b/>
          <w:sz w:val="26"/>
          <w:szCs w:val="26"/>
        </w:rPr>
      </w:pPr>
      <w:bookmarkStart w:id="12" w:name="_Toc530739897"/>
      <w:bookmarkStart w:id="13" w:name="_Toc8246394"/>
      <w:r w:rsidRPr="000E0CC8">
        <w:rPr>
          <w:rFonts w:ascii="Times New Roman" w:eastAsiaTheme="minorEastAsia" w:hAnsi="Times New Roman" w:cs="Times New Roman"/>
          <w:b/>
          <w:sz w:val="26"/>
          <w:szCs w:val="26"/>
        </w:rPr>
        <w:t>Informácie o orgánoch účtovnej jednotky</w:t>
      </w:r>
      <w:bookmarkEnd w:id="12"/>
      <w:bookmarkEnd w:id="13"/>
    </w:p>
    <w:p w:rsidR="008F180E" w:rsidRPr="00AF609F" w:rsidRDefault="008F180E" w:rsidP="008F180E">
      <w:pPr>
        <w:rPr>
          <w:sz w:val="20"/>
          <w:szCs w:val="20"/>
        </w:rPr>
      </w:pPr>
    </w:p>
    <w:p w:rsidR="008F180E" w:rsidRPr="00AF609F" w:rsidRDefault="008F180E" w:rsidP="009A3014">
      <w:pPr>
        <w:pStyle w:val="Zkladntext"/>
        <w:tabs>
          <w:tab w:val="left" w:pos="2127"/>
        </w:tabs>
        <w:rPr>
          <w:sz w:val="20"/>
          <w:szCs w:val="20"/>
        </w:rPr>
      </w:pPr>
      <w:r w:rsidRPr="00AF609F">
        <w:rPr>
          <w:sz w:val="20"/>
          <w:szCs w:val="20"/>
        </w:rPr>
        <w:t xml:space="preserve">Predstavenstvo </w:t>
      </w:r>
      <w:r w:rsidR="009A3014">
        <w:rPr>
          <w:sz w:val="20"/>
          <w:szCs w:val="20"/>
        </w:rPr>
        <w:tab/>
      </w:r>
      <w:r w:rsidRPr="00AF609F">
        <w:rPr>
          <w:sz w:val="20"/>
          <w:szCs w:val="20"/>
        </w:rPr>
        <w:t>Ing. Kristián Slimák</w:t>
      </w:r>
      <w:r w:rsidR="00642C0C" w:rsidRPr="00AF609F">
        <w:rPr>
          <w:sz w:val="20"/>
          <w:szCs w:val="20"/>
        </w:rPr>
        <w:t>,</w:t>
      </w:r>
      <w:r w:rsidRPr="00AF609F">
        <w:rPr>
          <w:sz w:val="20"/>
          <w:szCs w:val="20"/>
        </w:rPr>
        <w:t xml:space="preserve"> predseda predstavenstva </w:t>
      </w:r>
    </w:p>
    <w:p w:rsidR="008F180E" w:rsidRPr="00AF609F" w:rsidRDefault="009A3014" w:rsidP="009A3014">
      <w:pPr>
        <w:pStyle w:val="Zkladntext"/>
        <w:tabs>
          <w:tab w:val="left" w:pos="2127"/>
        </w:tabs>
        <w:rPr>
          <w:sz w:val="20"/>
          <w:szCs w:val="20"/>
        </w:rPr>
      </w:pPr>
      <w:r>
        <w:rPr>
          <w:sz w:val="20"/>
          <w:szCs w:val="20"/>
        </w:rPr>
        <w:tab/>
      </w:r>
      <w:r w:rsidR="008F180E" w:rsidRPr="00AF609F">
        <w:rPr>
          <w:sz w:val="20"/>
          <w:szCs w:val="20"/>
        </w:rPr>
        <w:t xml:space="preserve">Ing. Jozef </w:t>
      </w:r>
      <w:proofErr w:type="spellStart"/>
      <w:r w:rsidR="008F180E" w:rsidRPr="00AF609F">
        <w:rPr>
          <w:sz w:val="20"/>
          <w:szCs w:val="20"/>
        </w:rPr>
        <w:t>Šiškovič</w:t>
      </w:r>
      <w:proofErr w:type="spellEnd"/>
      <w:r w:rsidR="00642C0C" w:rsidRPr="00AF609F">
        <w:rPr>
          <w:sz w:val="20"/>
          <w:szCs w:val="20"/>
        </w:rPr>
        <w:t>,</w:t>
      </w:r>
      <w:r w:rsidR="008F180E" w:rsidRPr="00AF609F">
        <w:rPr>
          <w:sz w:val="20"/>
          <w:szCs w:val="20"/>
        </w:rPr>
        <w:t xml:space="preserve"> člen predstavenstva </w:t>
      </w:r>
    </w:p>
    <w:p w:rsidR="008F180E" w:rsidRPr="00AF609F" w:rsidRDefault="009A3014" w:rsidP="009A3014">
      <w:pPr>
        <w:pStyle w:val="Zkladntext"/>
        <w:tabs>
          <w:tab w:val="left" w:pos="2127"/>
        </w:tabs>
        <w:rPr>
          <w:sz w:val="20"/>
          <w:szCs w:val="20"/>
        </w:rPr>
      </w:pPr>
      <w:r>
        <w:rPr>
          <w:sz w:val="20"/>
          <w:szCs w:val="20"/>
        </w:rPr>
        <w:tab/>
      </w:r>
      <w:r w:rsidR="008F180E" w:rsidRPr="00AF609F">
        <w:rPr>
          <w:sz w:val="20"/>
          <w:szCs w:val="20"/>
        </w:rPr>
        <w:t xml:space="preserve">Mgr. Ľubomír </w:t>
      </w:r>
      <w:proofErr w:type="spellStart"/>
      <w:r w:rsidR="008F180E" w:rsidRPr="00AF609F">
        <w:rPr>
          <w:sz w:val="20"/>
          <w:szCs w:val="20"/>
        </w:rPr>
        <w:t>Štefaňák</w:t>
      </w:r>
      <w:proofErr w:type="spellEnd"/>
      <w:r w:rsidR="00642C0C" w:rsidRPr="00AF609F">
        <w:rPr>
          <w:sz w:val="20"/>
          <w:szCs w:val="20"/>
        </w:rPr>
        <w:t>,</w:t>
      </w:r>
      <w:r w:rsidR="008F180E" w:rsidRPr="00AF609F">
        <w:rPr>
          <w:sz w:val="20"/>
          <w:szCs w:val="20"/>
        </w:rPr>
        <w:t xml:space="preserve"> člen predstavenstva</w:t>
      </w:r>
    </w:p>
    <w:p w:rsidR="008F180E" w:rsidRPr="00AF609F" w:rsidRDefault="008F180E" w:rsidP="009A3014">
      <w:pPr>
        <w:pStyle w:val="Zkladntext"/>
        <w:tabs>
          <w:tab w:val="left" w:pos="2127"/>
        </w:tabs>
        <w:rPr>
          <w:sz w:val="20"/>
          <w:szCs w:val="20"/>
        </w:rPr>
      </w:pPr>
    </w:p>
    <w:p w:rsidR="008F180E" w:rsidRPr="00AF609F" w:rsidRDefault="008F180E" w:rsidP="009A3014">
      <w:pPr>
        <w:pStyle w:val="Zkladntext"/>
        <w:tabs>
          <w:tab w:val="left" w:pos="2127"/>
        </w:tabs>
        <w:rPr>
          <w:sz w:val="20"/>
          <w:szCs w:val="20"/>
        </w:rPr>
      </w:pPr>
      <w:r w:rsidRPr="00AF609F">
        <w:rPr>
          <w:sz w:val="20"/>
          <w:szCs w:val="20"/>
        </w:rPr>
        <w:t>Dozorná rada</w:t>
      </w:r>
      <w:r w:rsidRPr="00AF609F">
        <w:rPr>
          <w:sz w:val="20"/>
          <w:szCs w:val="20"/>
        </w:rPr>
        <w:tab/>
        <w:t xml:space="preserve">Miriam </w:t>
      </w:r>
      <w:proofErr w:type="spellStart"/>
      <w:r w:rsidRPr="00AF609F">
        <w:rPr>
          <w:sz w:val="20"/>
          <w:szCs w:val="20"/>
        </w:rPr>
        <w:t>Slimáková</w:t>
      </w:r>
      <w:proofErr w:type="spellEnd"/>
      <w:r w:rsidR="00642C0C" w:rsidRPr="00AF609F">
        <w:rPr>
          <w:sz w:val="20"/>
          <w:szCs w:val="20"/>
        </w:rPr>
        <w:t>,</w:t>
      </w:r>
      <w:r w:rsidRPr="00AF609F">
        <w:rPr>
          <w:sz w:val="20"/>
          <w:szCs w:val="20"/>
        </w:rPr>
        <w:t xml:space="preserve"> </w:t>
      </w:r>
      <w:proofErr w:type="spellStart"/>
      <w:r w:rsidRPr="00AF609F">
        <w:rPr>
          <w:sz w:val="20"/>
          <w:szCs w:val="20"/>
        </w:rPr>
        <w:t>predsed</w:t>
      </w:r>
      <w:r w:rsidR="009A3014">
        <w:rPr>
          <w:sz w:val="20"/>
          <w:szCs w:val="20"/>
        </w:rPr>
        <w:t>kyňa</w:t>
      </w:r>
      <w:proofErr w:type="spellEnd"/>
      <w:r w:rsidRPr="00AF609F">
        <w:rPr>
          <w:sz w:val="20"/>
          <w:szCs w:val="20"/>
        </w:rPr>
        <w:t xml:space="preserve"> DR</w:t>
      </w:r>
    </w:p>
    <w:p w:rsidR="008F180E" w:rsidRPr="00AF609F" w:rsidRDefault="008F180E" w:rsidP="009A3014">
      <w:pPr>
        <w:pStyle w:val="Zkladntext"/>
        <w:tabs>
          <w:tab w:val="left" w:pos="2127"/>
        </w:tabs>
        <w:rPr>
          <w:sz w:val="20"/>
          <w:szCs w:val="20"/>
        </w:rPr>
      </w:pPr>
      <w:r w:rsidRPr="00AF609F">
        <w:rPr>
          <w:sz w:val="20"/>
          <w:szCs w:val="20"/>
        </w:rPr>
        <w:tab/>
        <w:t xml:space="preserve">Ing. Jozef </w:t>
      </w:r>
      <w:proofErr w:type="spellStart"/>
      <w:r w:rsidRPr="00AF609F">
        <w:rPr>
          <w:sz w:val="20"/>
          <w:szCs w:val="20"/>
        </w:rPr>
        <w:t>Jendruch</w:t>
      </w:r>
      <w:proofErr w:type="spellEnd"/>
      <w:r w:rsidRPr="00AF609F">
        <w:rPr>
          <w:sz w:val="20"/>
          <w:szCs w:val="20"/>
        </w:rPr>
        <w:t xml:space="preserve">, </w:t>
      </w:r>
      <w:proofErr w:type="spellStart"/>
      <w:r w:rsidRPr="00AF609F">
        <w:rPr>
          <w:sz w:val="20"/>
          <w:szCs w:val="20"/>
        </w:rPr>
        <w:t>PhD</w:t>
      </w:r>
      <w:proofErr w:type="spellEnd"/>
      <w:r w:rsidR="00642C0C" w:rsidRPr="00AF609F">
        <w:rPr>
          <w:sz w:val="20"/>
          <w:szCs w:val="20"/>
        </w:rPr>
        <w:t>,</w:t>
      </w:r>
      <w:r w:rsidRPr="00AF609F">
        <w:rPr>
          <w:sz w:val="20"/>
          <w:szCs w:val="20"/>
        </w:rPr>
        <w:t xml:space="preserve"> člen DR </w:t>
      </w:r>
    </w:p>
    <w:p w:rsidR="008F180E" w:rsidRPr="00AF609F" w:rsidRDefault="008F180E" w:rsidP="009A3014">
      <w:pPr>
        <w:pStyle w:val="Zkladntext"/>
        <w:tabs>
          <w:tab w:val="left" w:pos="2127"/>
        </w:tabs>
        <w:rPr>
          <w:sz w:val="20"/>
          <w:szCs w:val="20"/>
        </w:rPr>
      </w:pPr>
      <w:r w:rsidRPr="00AF609F">
        <w:rPr>
          <w:sz w:val="20"/>
          <w:szCs w:val="20"/>
        </w:rPr>
        <w:tab/>
        <w:t xml:space="preserve">Mgr. Pavol </w:t>
      </w:r>
      <w:proofErr w:type="spellStart"/>
      <w:r w:rsidRPr="00AF609F">
        <w:rPr>
          <w:sz w:val="20"/>
          <w:szCs w:val="20"/>
        </w:rPr>
        <w:t>Ondrík</w:t>
      </w:r>
      <w:proofErr w:type="spellEnd"/>
      <w:r w:rsidR="00642C0C" w:rsidRPr="00AF609F">
        <w:rPr>
          <w:sz w:val="20"/>
          <w:szCs w:val="20"/>
        </w:rPr>
        <w:t>,</w:t>
      </w:r>
      <w:r w:rsidR="009A3014">
        <w:rPr>
          <w:sz w:val="20"/>
          <w:szCs w:val="20"/>
        </w:rPr>
        <w:t xml:space="preserve"> </w:t>
      </w:r>
      <w:r w:rsidRPr="00AF609F">
        <w:rPr>
          <w:sz w:val="20"/>
          <w:szCs w:val="20"/>
        </w:rPr>
        <w:t xml:space="preserve">člen DR </w:t>
      </w:r>
    </w:p>
    <w:p w:rsidR="008F180E" w:rsidRPr="00AF609F" w:rsidRDefault="008F180E" w:rsidP="008F180E">
      <w:pPr>
        <w:pStyle w:val="Zkladntext"/>
        <w:rPr>
          <w:sz w:val="20"/>
          <w:szCs w:val="20"/>
        </w:rPr>
      </w:pPr>
    </w:p>
    <w:p w:rsidR="008F180E" w:rsidRPr="00AF609F" w:rsidRDefault="008F180E" w:rsidP="008F180E">
      <w:pPr>
        <w:ind w:left="426"/>
        <w:jc w:val="both"/>
        <w:rPr>
          <w:sz w:val="20"/>
          <w:szCs w:val="20"/>
        </w:rPr>
      </w:pPr>
      <w:r w:rsidRPr="00AF609F">
        <w:rPr>
          <w:sz w:val="20"/>
          <w:szCs w:val="20"/>
        </w:rPr>
        <w:t xml:space="preserve">Spoločnosť emitovala 100.160 ks akcií na doručiteľa v menovitej hodnote 20 EUR a 7 akcií na meno s počtom 70 hlasov v menovitej hodnote 272 EUR na 1 Akciu. </w:t>
      </w:r>
    </w:p>
    <w:p w:rsidR="008F180E" w:rsidRPr="00AF609F" w:rsidRDefault="008F180E" w:rsidP="008F180E">
      <w:pPr>
        <w:ind w:left="426"/>
        <w:jc w:val="both"/>
        <w:rPr>
          <w:sz w:val="20"/>
          <w:szCs w:val="20"/>
        </w:rPr>
      </w:pPr>
    </w:p>
    <w:p w:rsidR="008F180E" w:rsidRPr="00AF609F" w:rsidRDefault="008F180E" w:rsidP="008F180E">
      <w:pPr>
        <w:ind w:left="426"/>
        <w:jc w:val="both"/>
        <w:rPr>
          <w:sz w:val="20"/>
          <w:szCs w:val="20"/>
        </w:rPr>
      </w:pPr>
      <w:r w:rsidRPr="00AF609F">
        <w:rPr>
          <w:sz w:val="20"/>
          <w:szCs w:val="20"/>
        </w:rPr>
        <w:t>Všetky rozhodnutia prijímané na valnom zhromaždení musia schváliť v samostatnom hlasovaní majitelia všetkých druhov akcií v zmysle pravidiel rozhodovania valného zhromaždenia schváleného v platných stanovách spoločnosti.</w:t>
      </w:r>
    </w:p>
    <w:p w:rsidR="008F180E" w:rsidRDefault="008F180E" w:rsidP="008F180E">
      <w:pPr>
        <w:pStyle w:val="Zkladntext"/>
      </w:pPr>
    </w:p>
    <w:p w:rsidR="008F180E" w:rsidRPr="000E0CC8" w:rsidRDefault="008F180E" w:rsidP="00722F72">
      <w:pPr>
        <w:pStyle w:val="Nadpis2"/>
        <w:keepLines w:val="0"/>
        <w:numPr>
          <w:ilvl w:val="0"/>
          <w:numId w:val="17"/>
        </w:numPr>
        <w:jc w:val="left"/>
        <w:rPr>
          <w:rFonts w:ascii="Times New Roman" w:eastAsiaTheme="minorEastAsia" w:hAnsi="Times New Roman" w:cs="Times New Roman"/>
          <w:b/>
          <w:sz w:val="26"/>
          <w:szCs w:val="26"/>
        </w:rPr>
      </w:pPr>
      <w:bookmarkStart w:id="14" w:name="_Toc8246395"/>
      <w:r w:rsidRPr="000E0CC8">
        <w:rPr>
          <w:rFonts w:ascii="Times New Roman" w:eastAsiaTheme="minorEastAsia" w:hAnsi="Times New Roman" w:cs="Times New Roman"/>
          <w:b/>
          <w:sz w:val="26"/>
          <w:szCs w:val="26"/>
        </w:rPr>
        <w:t>Informácie o  prijatých postupoch</w:t>
      </w:r>
      <w:bookmarkEnd w:id="14"/>
    </w:p>
    <w:p w:rsidR="008F180E" w:rsidRDefault="008F180E" w:rsidP="008F180E">
      <w:pPr>
        <w:pStyle w:val="Zkladntext"/>
      </w:pPr>
    </w:p>
    <w:p w:rsidR="008F180E" w:rsidRPr="00001C97" w:rsidRDefault="008F180E" w:rsidP="00976A65">
      <w:pPr>
        <w:pStyle w:val="Nadpis3"/>
        <w:numPr>
          <w:ilvl w:val="0"/>
          <w:numId w:val="28"/>
        </w:numPr>
        <w:rPr>
          <w:rFonts w:ascii="Times New Roman" w:hAnsi="Times New Roman" w:cs="Times New Roman"/>
          <w:b/>
          <w:sz w:val="20"/>
          <w:szCs w:val="20"/>
        </w:rPr>
      </w:pPr>
      <w:bookmarkStart w:id="15" w:name="_Toc8246396"/>
      <w:r w:rsidRPr="00001C97">
        <w:rPr>
          <w:rFonts w:ascii="Times New Roman" w:hAnsi="Times New Roman" w:cs="Times New Roman"/>
          <w:b/>
          <w:sz w:val="20"/>
          <w:szCs w:val="20"/>
        </w:rPr>
        <w:t>Východiská pre zostavenie účtovnej závierky</w:t>
      </w:r>
      <w:bookmarkEnd w:id="15"/>
    </w:p>
    <w:p w:rsidR="008F180E" w:rsidRPr="00AF609F" w:rsidRDefault="008F180E" w:rsidP="009C75A3">
      <w:pPr>
        <w:pStyle w:val="Zkladntext"/>
        <w:ind w:left="448"/>
        <w:contextualSpacing/>
        <w:jc w:val="both"/>
        <w:rPr>
          <w:sz w:val="20"/>
          <w:szCs w:val="20"/>
        </w:rPr>
      </w:pPr>
      <w:r w:rsidRPr="00AF609F">
        <w:rPr>
          <w:sz w:val="20"/>
          <w:szCs w:val="20"/>
        </w:rPr>
        <w:t>Účtovná závierka bola zostavená za predpokladu nepretržitého trvania spoločnosti (</w:t>
      </w:r>
      <w:proofErr w:type="spellStart"/>
      <w:r w:rsidRPr="00AF609F">
        <w:rPr>
          <w:sz w:val="20"/>
          <w:szCs w:val="20"/>
        </w:rPr>
        <w:t>going</w:t>
      </w:r>
      <w:proofErr w:type="spellEnd"/>
      <w:r w:rsidRPr="00AF609F">
        <w:rPr>
          <w:sz w:val="20"/>
          <w:szCs w:val="20"/>
        </w:rPr>
        <w:t xml:space="preserve"> </w:t>
      </w:r>
      <w:proofErr w:type="spellStart"/>
      <w:r w:rsidRPr="00AF609F">
        <w:rPr>
          <w:sz w:val="20"/>
          <w:szCs w:val="20"/>
        </w:rPr>
        <w:t>concern</w:t>
      </w:r>
      <w:proofErr w:type="spellEnd"/>
      <w:r w:rsidRPr="00AF609F">
        <w:rPr>
          <w:sz w:val="20"/>
          <w:szCs w:val="20"/>
        </w:rPr>
        <w:t>).</w:t>
      </w:r>
    </w:p>
    <w:p w:rsidR="008F180E" w:rsidRPr="00AF609F" w:rsidRDefault="008F180E" w:rsidP="009C75A3">
      <w:pPr>
        <w:pStyle w:val="Zkladntext"/>
        <w:ind w:left="448"/>
        <w:contextualSpacing/>
        <w:jc w:val="both"/>
        <w:rPr>
          <w:sz w:val="20"/>
          <w:szCs w:val="20"/>
        </w:rPr>
      </w:pPr>
    </w:p>
    <w:p w:rsidR="008F180E" w:rsidRPr="00AF609F" w:rsidRDefault="008F180E" w:rsidP="009C75A3">
      <w:pPr>
        <w:pStyle w:val="Zkladntext"/>
        <w:ind w:left="448"/>
        <w:contextualSpacing/>
        <w:jc w:val="both"/>
        <w:rPr>
          <w:sz w:val="20"/>
          <w:szCs w:val="20"/>
        </w:rPr>
      </w:pPr>
      <w:r w:rsidRPr="00AF609F">
        <w:rPr>
          <w:sz w:val="20"/>
          <w:szCs w:val="20"/>
        </w:rPr>
        <w:t>Účtovné metódy a všeobecné účtovné zásady sú účtovnou jednotkou konzistentne aplikované</w:t>
      </w:r>
      <w:r w:rsidR="009C75A3">
        <w:rPr>
          <w:sz w:val="20"/>
          <w:szCs w:val="20"/>
        </w:rPr>
        <w:t>.</w:t>
      </w:r>
    </w:p>
    <w:p w:rsidR="008F180E" w:rsidRPr="00AF609F" w:rsidRDefault="008F180E" w:rsidP="00642C0C">
      <w:pPr>
        <w:pStyle w:val="Zkladntext"/>
        <w:ind w:left="450"/>
        <w:jc w:val="both"/>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16" w:name="_Toc8246397"/>
      <w:r w:rsidRPr="00001C97">
        <w:rPr>
          <w:rFonts w:ascii="Times New Roman" w:hAnsi="Times New Roman" w:cs="Times New Roman"/>
          <w:b/>
          <w:sz w:val="20"/>
          <w:szCs w:val="20"/>
        </w:rPr>
        <w:lastRenderedPageBreak/>
        <w:t>Dlhodobý nehmotný majetok a dlhodobý hmotný majetok</w:t>
      </w:r>
      <w:bookmarkEnd w:id="16"/>
    </w:p>
    <w:p w:rsidR="008F180E" w:rsidRPr="00AF609F" w:rsidRDefault="008F180E" w:rsidP="00642C0C">
      <w:pPr>
        <w:pStyle w:val="Zkladntext"/>
        <w:jc w:val="both"/>
        <w:rPr>
          <w:sz w:val="20"/>
          <w:szCs w:val="20"/>
        </w:rPr>
      </w:pPr>
      <w:r w:rsidRPr="00AF609F">
        <w:rPr>
          <w:sz w:val="20"/>
          <w:szCs w:val="20"/>
        </w:rPr>
        <w:t xml:space="preserve">Dlhodobý majetok nakupovaný sa oceňuje obstarávacou cenou, ktorá zahŕňa cenu obstarania a náklady súvisiace s obstaraním (clo, prepravu, montáž, poistné a pod.). </w:t>
      </w:r>
    </w:p>
    <w:p w:rsidR="008F180E" w:rsidRPr="00AF609F" w:rsidRDefault="008F180E" w:rsidP="00642C0C">
      <w:pPr>
        <w:pStyle w:val="Zkladntext"/>
        <w:jc w:val="both"/>
        <w:rPr>
          <w:sz w:val="20"/>
          <w:szCs w:val="20"/>
        </w:rPr>
      </w:pPr>
    </w:p>
    <w:p w:rsidR="008F180E" w:rsidRPr="00AF609F" w:rsidRDefault="008F180E" w:rsidP="00642C0C">
      <w:pPr>
        <w:pStyle w:val="Zkladntext"/>
        <w:jc w:val="both"/>
        <w:rPr>
          <w:sz w:val="20"/>
          <w:szCs w:val="20"/>
        </w:rPr>
      </w:pPr>
      <w:r w:rsidRPr="00AF609F">
        <w:rPr>
          <w:sz w:val="20"/>
          <w:szCs w:val="20"/>
        </w:rPr>
        <w:t>Súčasťou obstarávacej ceny dlhodobého hmotného majetku od 1. januára 2003 nie sú úroky z cudzích zdrojov ani realizované kurzové rozdiely, ktoré vznikli do momentu uvedenia dlhodobého majetku do používania.</w:t>
      </w:r>
    </w:p>
    <w:p w:rsidR="008F180E" w:rsidRPr="00AF609F" w:rsidRDefault="008F180E" w:rsidP="00642C0C">
      <w:pPr>
        <w:pStyle w:val="Zkladntext"/>
        <w:jc w:val="both"/>
        <w:rPr>
          <w:sz w:val="20"/>
          <w:szCs w:val="20"/>
        </w:rPr>
      </w:pPr>
    </w:p>
    <w:p w:rsidR="008F180E" w:rsidRPr="00AF609F" w:rsidRDefault="008F180E" w:rsidP="00642C0C">
      <w:pPr>
        <w:pStyle w:val="Zkladntext"/>
        <w:jc w:val="both"/>
        <w:rPr>
          <w:sz w:val="20"/>
          <w:szCs w:val="20"/>
        </w:rPr>
      </w:pPr>
      <w:r w:rsidRPr="00AF609F">
        <w:rPr>
          <w:sz w:val="20"/>
          <w:szCs w:val="20"/>
        </w:rPr>
        <w:t>Súčasťou obstarávacej ceny dlhodobého nehmotného majetku nie sú od 1. júla 2010 úroky z cudzích zdrojov, ktoré vznikli do momentu zaradenia dlhodobého nehmotného majetku do používania.</w:t>
      </w:r>
    </w:p>
    <w:p w:rsidR="008F180E" w:rsidRPr="00AF609F" w:rsidRDefault="008F180E" w:rsidP="00642C0C">
      <w:pPr>
        <w:pStyle w:val="Zkladntext"/>
        <w:jc w:val="both"/>
        <w:rPr>
          <w:sz w:val="20"/>
          <w:szCs w:val="20"/>
        </w:rPr>
      </w:pPr>
    </w:p>
    <w:p w:rsidR="008F180E" w:rsidRPr="00AF609F" w:rsidRDefault="008F180E" w:rsidP="00642C0C">
      <w:pPr>
        <w:pStyle w:val="Zkladntext"/>
        <w:jc w:val="both"/>
        <w:rPr>
          <w:sz w:val="20"/>
          <w:szCs w:val="20"/>
        </w:rPr>
      </w:pPr>
      <w:r w:rsidRPr="00AF609F">
        <w:rPr>
          <w:sz w:val="20"/>
          <w:szCs w:val="20"/>
        </w:rPr>
        <w:t xml:space="preserve">Dlhodobý majetok vytvorený vlastnou činnosťou sa oceňuje vlastnými nákladmi. Vlastnými nákladmi sú všetky priame náklady vynaložené na výrobu alebo inú činnosť a nepriame náklady, ktoré sa vzťahujú na výrobu alebo inú činnosť. </w:t>
      </w:r>
    </w:p>
    <w:p w:rsidR="008F180E" w:rsidRPr="00AF609F" w:rsidRDefault="008F180E" w:rsidP="00642C0C">
      <w:pPr>
        <w:pStyle w:val="Zkladntext"/>
        <w:jc w:val="both"/>
        <w:rPr>
          <w:sz w:val="20"/>
          <w:szCs w:val="20"/>
        </w:rPr>
      </w:pPr>
    </w:p>
    <w:p w:rsidR="008F180E" w:rsidRPr="00AF609F" w:rsidRDefault="008F180E" w:rsidP="00642C0C">
      <w:pPr>
        <w:pStyle w:val="Zkladntext"/>
        <w:jc w:val="both"/>
        <w:rPr>
          <w:sz w:val="20"/>
          <w:szCs w:val="20"/>
        </w:rPr>
      </w:pPr>
      <w:r w:rsidRPr="00AF609F">
        <w:rPr>
          <w:sz w:val="20"/>
          <w:szCs w:val="20"/>
        </w:rPr>
        <w:t>Odpisy dlhodobého nehmotného majetku sú stanovené vychádzajúc z predpokladanej doby jeho používania a predpokladaného priebehu jeho opotrebenia. Odpisovať sa začína prvým dňom mesiaca v ktorom bol uvedení dlhodobý majetok do používania. Drobný dlhodobý nehmotný majetok, ktorého obstarávacia cena (resp. vlastné náklady) je 2 400 EUR a nižšia, sa odpisuje jednorazovo do nákladov pri uvedení do používania. Predpokladaná doba používania, metóda odpisovania a odpisová sadzba sú uvedené v nasledujúcej tabuľke:</w:t>
      </w:r>
    </w:p>
    <w:p w:rsidR="008F180E" w:rsidRDefault="008F180E" w:rsidP="008F180E">
      <w:pPr>
        <w:pStyle w:val="Zkladntext"/>
      </w:pPr>
    </w:p>
    <w:tbl>
      <w:tblPr>
        <w:tblW w:w="0" w:type="auto"/>
        <w:tblInd w:w="456" w:type="dxa"/>
        <w:tblCellMar>
          <w:left w:w="30" w:type="dxa"/>
          <w:right w:w="30" w:type="dxa"/>
        </w:tblCellMar>
        <w:tblLook w:val="0000"/>
      </w:tblPr>
      <w:tblGrid>
        <w:gridCol w:w="2899"/>
        <w:gridCol w:w="416"/>
        <w:gridCol w:w="1545"/>
        <w:gridCol w:w="222"/>
        <w:gridCol w:w="1817"/>
        <w:gridCol w:w="222"/>
        <w:gridCol w:w="1696"/>
      </w:tblGrid>
      <w:tr w:rsidR="008F180E" w:rsidTr="008F180E">
        <w:trPr>
          <w:trHeight w:val="250"/>
        </w:trPr>
        <w:tc>
          <w:tcPr>
            <w:tcW w:w="3315" w:type="dxa"/>
            <w:gridSpan w:val="2"/>
          </w:tcPr>
          <w:p w:rsidR="008F180E" w:rsidRDefault="008F180E" w:rsidP="008F180E">
            <w:pPr>
              <w:pStyle w:val="Tabulka"/>
            </w:pPr>
            <w:r>
              <w:br w:type="page"/>
            </w:r>
          </w:p>
        </w:tc>
        <w:tc>
          <w:tcPr>
            <w:tcW w:w="1545" w:type="dxa"/>
          </w:tcPr>
          <w:p w:rsidR="008F180E" w:rsidRDefault="008F180E" w:rsidP="008F180E">
            <w:pPr>
              <w:pStyle w:val="Tabulka"/>
              <w:jc w:val="center"/>
            </w:pPr>
            <w:r>
              <w:t>Predpokladaná</w:t>
            </w:r>
          </w:p>
        </w:tc>
        <w:tc>
          <w:tcPr>
            <w:tcW w:w="222" w:type="dxa"/>
          </w:tcPr>
          <w:p w:rsidR="008F180E" w:rsidRDefault="008F180E" w:rsidP="008F180E">
            <w:pPr>
              <w:pStyle w:val="Tabulka"/>
              <w:jc w:val="center"/>
            </w:pPr>
          </w:p>
        </w:tc>
        <w:tc>
          <w:tcPr>
            <w:tcW w:w="1817" w:type="dxa"/>
          </w:tcPr>
          <w:p w:rsidR="008F180E" w:rsidRDefault="008F180E" w:rsidP="008F180E">
            <w:pPr>
              <w:pStyle w:val="Tabulka"/>
              <w:jc w:val="center"/>
            </w:pPr>
            <w:r>
              <w:t>Metóda</w:t>
            </w:r>
          </w:p>
        </w:tc>
        <w:tc>
          <w:tcPr>
            <w:tcW w:w="222" w:type="dxa"/>
          </w:tcPr>
          <w:p w:rsidR="008F180E" w:rsidRDefault="008F180E" w:rsidP="008F180E">
            <w:pPr>
              <w:pStyle w:val="Tabulka"/>
              <w:jc w:val="center"/>
            </w:pPr>
          </w:p>
        </w:tc>
        <w:tc>
          <w:tcPr>
            <w:tcW w:w="1696" w:type="dxa"/>
          </w:tcPr>
          <w:p w:rsidR="008F180E" w:rsidRDefault="008F180E" w:rsidP="008F180E">
            <w:pPr>
              <w:pStyle w:val="Tabulka"/>
              <w:jc w:val="center"/>
            </w:pPr>
            <w:r>
              <w:t>Ročná odpisová</w:t>
            </w:r>
          </w:p>
        </w:tc>
      </w:tr>
      <w:tr w:rsidR="008F180E" w:rsidTr="008F180E">
        <w:trPr>
          <w:trHeight w:val="250"/>
        </w:trPr>
        <w:tc>
          <w:tcPr>
            <w:tcW w:w="2899" w:type="dxa"/>
            <w:tcBorders>
              <w:bottom w:val="single" w:sz="4" w:space="0" w:color="auto"/>
            </w:tcBorders>
          </w:tcPr>
          <w:p w:rsidR="008F180E" w:rsidRDefault="008F180E" w:rsidP="008F180E">
            <w:pPr>
              <w:pStyle w:val="Tabulka"/>
            </w:pPr>
          </w:p>
        </w:tc>
        <w:tc>
          <w:tcPr>
            <w:tcW w:w="416" w:type="dxa"/>
            <w:tcBorders>
              <w:bottom w:val="single" w:sz="4" w:space="0" w:color="auto"/>
            </w:tcBorders>
          </w:tcPr>
          <w:p w:rsidR="008F180E" w:rsidRDefault="008F180E" w:rsidP="008F180E">
            <w:pPr>
              <w:pStyle w:val="Tabulka"/>
            </w:pPr>
          </w:p>
        </w:tc>
        <w:tc>
          <w:tcPr>
            <w:tcW w:w="1545" w:type="dxa"/>
            <w:tcBorders>
              <w:bottom w:val="single" w:sz="4" w:space="0" w:color="auto"/>
            </w:tcBorders>
          </w:tcPr>
          <w:p w:rsidR="008F180E" w:rsidRDefault="008F180E" w:rsidP="008F180E">
            <w:pPr>
              <w:pStyle w:val="Tabulka"/>
              <w:jc w:val="center"/>
            </w:pPr>
            <w:r>
              <w:t>doba používania</w:t>
            </w:r>
            <w:r>
              <w:br/>
              <w:t>v rokoch</w:t>
            </w:r>
          </w:p>
        </w:tc>
        <w:tc>
          <w:tcPr>
            <w:tcW w:w="222" w:type="dxa"/>
            <w:tcBorders>
              <w:bottom w:val="single" w:sz="4" w:space="0" w:color="auto"/>
            </w:tcBorders>
          </w:tcPr>
          <w:p w:rsidR="008F180E" w:rsidRDefault="008F180E" w:rsidP="008F180E">
            <w:pPr>
              <w:pStyle w:val="Tabulka"/>
              <w:jc w:val="center"/>
            </w:pPr>
          </w:p>
        </w:tc>
        <w:tc>
          <w:tcPr>
            <w:tcW w:w="1817" w:type="dxa"/>
            <w:tcBorders>
              <w:bottom w:val="single" w:sz="4" w:space="0" w:color="auto"/>
            </w:tcBorders>
          </w:tcPr>
          <w:p w:rsidR="008F180E" w:rsidRDefault="008F180E" w:rsidP="008F180E">
            <w:pPr>
              <w:pStyle w:val="Tabulka"/>
              <w:jc w:val="center"/>
            </w:pPr>
            <w:r>
              <w:t>odpisovania</w:t>
            </w:r>
          </w:p>
        </w:tc>
        <w:tc>
          <w:tcPr>
            <w:tcW w:w="222" w:type="dxa"/>
            <w:tcBorders>
              <w:bottom w:val="single" w:sz="4" w:space="0" w:color="auto"/>
            </w:tcBorders>
          </w:tcPr>
          <w:p w:rsidR="008F180E" w:rsidRDefault="008F180E" w:rsidP="008F180E">
            <w:pPr>
              <w:pStyle w:val="Tabulka"/>
              <w:jc w:val="center"/>
            </w:pPr>
          </w:p>
        </w:tc>
        <w:tc>
          <w:tcPr>
            <w:tcW w:w="1696" w:type="dxa"/>
            <w:tcBorders>
              <w:bottom w:val="single" w:sz="4" w:space="0" w:color="auto"/>
            </w:tcBorders>
          </w:tcPr>
          <w:p w:rsidR="008F180E" w:rsidRDefault="008F180E" w:rsidP="008F180E">
            <w:pPr>
              <w:pStyle w:val="Tabulka"/>
              <w:jc w:val="center"/>
            </w:pPr>
            <w:r>
              <w:t>sadzba v %</w:t>
            </w:r>
          </w:p>
        </w:tc>
      </w:tr>
      <w:tr w:rsidR="008F180E" w:rsidTr="008F180E">
        <w:trPr>
          <w:trHeight w:val="250"/>
        </w:trPr>
        <w:tc>
          <w:tcPr>
            <w:tcW w:w="3315" w:type="dxa"/>
            <w:gridSpan w:val="2"/>
          </w:tcPr>
          <w:p w:rsidR="008F180E" w:rsidRDefault="008F180E" w:rsidP="008F180E">
            <w:pPr>
              <w:pStyle w:val="Tabulka"/>
            </w:pPr>
            <w:r>
              <w:t>Softvér</w:t>
            </w:r>
          </w:p>
        </w:tc>
        <w:tc>
          <w:tcPr>
            <w:tcW w:w="1545" w:type="dxa"/>
          </w:tcPr>
          <w:p w:rsidR="008F180E" w:rsidRDefault="008F180E" w:rsidP="008F180E">
            <w:pPr>
              <w:pStyle w:val="Tabulka"/>
              <w:jc w:val="center"/>
            </w:pPr>
            <w:r>
              <w:t>4</w:t>
            </w:r>
          </w:p>
        </w:tc>
        <w:tc>
          <w:tcPr>
            <w:tcW w:w="222" w:type="dxa"/>
          </w:tcPr>
          <w:p w:rsidR="008F180E" w:rsidRDefault="008F180E" w:rsidP="008F180E">
            <w:pPr>
              <w:pStyle w:val="Tabulka"/>
              <w:jc w:val="center"/>
            </w:pPr>
          </w:p>
        </w:tc>
        <w:tc>
          <w:tcPr>
            <w:tcW w:w="1817" w:type="dxa"/>
          </w:tcPr>
          <w:p w:rsidR="008F180E" w:rsidRDefault="008F180E" w:rsidP="008F180E">
            <w:pPr>
              <w:pStyle w:val="Tabulka"/>
              <w:jc w:val="center"/>
            </w:pPr>
            <w:r>
              <w:t>lineárna</w:t>
            </w:r>
          </w:p>
        </w:tc>
        <w:tc>
          <w:tcPr>
            <w:tcW w:w="222" w:type="dxa"/>
          </w:tcPr>
          <w:p w:rsidR="008F180E" w:rsidRDefault="008F180E" w:rsidP="008F180E">
            <w:pPr>
              <w:pStyle w:val="Tabulka"/>
              <w:jc w:val="center"/>
            </w:pPr>
          </w:p>
        </w:tc>
        <w:tc>
          <w:tcPr>
            <w:tcW w:w="1696" w:type="dxa"/>
          </w:tcPr>
          <w:p w:rsidR="008F180E" w:rsidRDefault="008F180E" w:rsidP="008F180E">
            <w:pPr>
              <w:pStyle w:val="Tabulka"/>
              <w:jc w:val="center"/>
            </w:pPr>
            <w:r>
              <w:t>25</w:t>
            </w:r>
          </w:p>
        </w:tc>
      </w:tr>
      <w:tr w:rsidR="008F180E" w:rsidTr="008F180E">
        <w:tblPrEx>
          <w:tblCellMar>
            <w:left w:w="108" w:type="dxa"/>
            <w:right w:w="108" w:type="dxa"/>
          </w:tblCellMar>
        </w:tblPrEx>
        <w:trPr>
          <w:trHeight w:val="245"/>
        </w:trPr>
        <w:tc>
          <w:tcPr>
            <w:tcW w:w="3315" w:type="dxa"/>
            <w:gridSpan w:val="2"/>
          </w:tcPr>
          <w:p w:rsidR="008F180E" w:rsidRDefault="008F180E" w:rsidP="008F180E">
            <w:pPr>
              <w:pStyle w:val="Tabulka"/>
              <w:ind w:hanging="84"/>
            </w:pPr>
            <w:r>
              <w:t>Drobný dlhodobý nehmotný majetok</w:t>
            </w:r>
          </w:p>
        </w:tc>
        <w:tc>
          <w:tcPr>
            <w:tcW w:w="1545" w:type="dxa"/>
          </w:tcPr>
          <w:p w:rsidR="008F180E" w:rsidRDefault="008F180E" w:rsidP="008F180E">
            <w:pPr>
              <w:pStyle w:val="Tabulka"/>
              <w:jc w:val="center"/>
            </w:pPr>
            <w:r>
              <w:t>rôzna</w:t>
            </w:r>
          </w:p>
        </w:tc>
        <w:tc>
          <w:tcPr>
            <w:tcW w:w="222" w:type="dxa"/>
          </w:tcPr>
          <w:p w:rsidR="008F180E" w:rsidRDefault="008F180E" w:rsidP="008F180E">
            <w:pPr>
              <w:pStyle w:val="Tabulka"/>
              <w:jc w:val="center"/>
            </w:pPr>
          </w:p>
        </w:tc>
        <w:tc>
          <w:tcPr>
            <w:tcW w:w="1817" w:type="dxa"/>
          </w:tcPr>
          <w:p w:rsidR="008F180E" w:rsidRDefault="008F180E" w:rsidP="008F180E">
            <w:pPr>
              <w:pStyle w:val="Tabulka"/>
              <w:jc w:val="center"/>
            </w:pPr>
            <w:r>
              <w:t>jednorazový odpis</w:t>
            </w:r>
          </w:p>
        </w:tc>
        <w:tc>
          <w:tcPr>
            <w:tcW w:w="222" w:type="dxa"/>
          </w:tcPr>
          <w:p w:rsidR="008F180E" w:rsidRDefault="008F180E" w:rsidP="008F180E">
            <w:pPr>
              <w:pStyle w:val="Tabulka"/>
              <w:jc w:val="center"/>
            </w:pPr>
          </w:p>
        </w:tc>
        <w:tc>
          <w:tcPr>
            <w:tcW w:w="1696" w:type="dxa"/>
          </w:tcPr>
          <w:p w:rsidR="008F180E" w:rsidRDefault="008F180E" w:rsidP="008F180E">
            <w:pPr>
              <w:pStyle w:val="Tabulka"/>
              <w:jc w:val="center"/>
            </w:pPr>
            <w:r>
              <w:t>100</w:t>
            </w:r>
          </w:p>
        </w:tc>
      </w:tr>
    </w:tbl>
    <w:p w:rsidR="008F180E" w:rsidRPr="00AF609F" w:rsidRDefault="008F180E" w:rsidP="00642C0C">
      <w:pPr>
        <w:pStyle w:val="Zkladntext"/>
        <w:jc w:val="both"/>
        <w:rPr>
          <w:sz w:val="20"/>
          <w:szCs w:val="20"/>
        </w:rPr>
      </w:pPr>
      <w:r w:rsidRPr="00AF609F">
        <w:rPr>
          <w:sz w:val="20"/>
          <w:szCs w:val="20"/>
        </w:rPr>
        <w:t xml:space="preserve">Odpisy dlhodobého hmotného majetku sú stanovené vychádzajúc z predpokladanej doby jeho používania a predpokladaného priebehu jeho opotrebenia. </w:t>
      </w:r>
      <w:r w:rsidR="00642C0C" w:rsidRPr="00AF609F">
        <w:rPr>
          <w:sz w:val="20"/>
          <w:szCs w:val="20"/>
        </w:rPr>
        <w:t xml:space="preserve">Odpisovať sa začína prvým dňom </w:t>
      </w:r>
      <w:r w:rsidRPr="00AF609F">
        <w:rPr>
          <w:sz w:val="20"/>
          <w:szCs w:val="20"/>
        </w:rPr>
        <w:t>mesiaca v ktorom bol dlhodobý majetok uvedený do používania. Drobný dlhodobý hmotný majetok, ktorého obstarávacia cena (resp. vlastné náklady) je 1 700 EUR a nižšia, sa odpisuje jednorazovo do nákladov pri uvedení do používania. Pozemky sa neodpisujú. Predpokladaná doba používania, metóda odpisovania a odpisová sadzba sú uvedené v nasledujúcej tabuľke:</w:t>
      </w:r>
    </w:p>
    <w:p w:rsidR="008F180E" w:rsidRDefault="008F180E" w:rsidP="008F180E">
      <w:pPr>
        <w:pStyle w:val="Zkladntext"/>
      </w:pPr>
    </w:p>
    <w:tbl>
      <w:tblPr>
        <w:tblW w:w="0" w:type="auto"/>
        <w:tblInd w:w="456" w:type="dxa"/>
        <w:tblLayout w:type="fixed"/>
        <w:tblCellMar>
          <w:left w:w="30" w:type="dxa"/>
          <w:right w:w="30" w:type="dxa"/>
        </w:tblCellMar>
        <w:tblLook w:val="0000"/>
      </w:tblPr>
      <w:tblGrid>
        <w:gridCol w:w="2976"/>
        <w:gridCol w:w="142"/>
        <w:gridCol w:w="1985"/>
        <w:gridCol w:w="141"/>
        <w:gridCol w:w="1701"/>
        <w:gridCol w:w="142"/>
        <w:gridCol w:w="1701"/>
      </w:tblGrid>
      <w:tr w:rsidR="008F180E" w:rsidTr="008F180E">
        <w:trPr>
          <w:trHeight w:val="250"/>
        </w:trPr>
        <w:tc>
          <w:tcPr>
            <w:tcW w:w="3118" w:type="dxa"/>
            <w:gridSpan w:val="2"/>
          </w:tcPr>
          <w:p w:rsidR="008F180E" w:rsidRDefault="008F180E" w:rsidP="008F180E">
            <w:pPr>
              <w:pStyle w:val="Tabulka"/>
            </w:pPr>
          </w:p>
        </w:tc>
        <w:tc>
          <w:tcPr>
            <w:tcW w:w="1985" w:type="dxa"/>
          </w:tcPr>
          <w:p w:rsidR="008F180E" w:rsidRDefault="008F180E" w:rsidP="008F180E">
            <w:pPr>
              <w:pStyle w:val="Tabulka"/>
              <w:jc w:val="center"/>
            </w:pPr>
            <w:r>
              <w:t>Predpokladaná</w:t>
            </w:r>
          </w:p>
        </w:tc>
        <w:tc>
          <w:tcPr>
            <w:tcW w:w="141" w:type="dxa"/>
          </w:tcPr>
          <w:p w:rsidR="008F180E" w:rsidRDefault="008F180E" w:rsidP="008F180E">
            <w:pPr>
              <w:pStyle w:val="Tabulka"/>
              <w:jc w:val="center"/>
            </w:pPr>
          </w:p>
        </w:tc>
        <w:tc>
          <w:tcPr>
            <w:tcW w:w="1701" w:type="dxa"/>
          </w:tcPr>
          <w:p w:rsidR="008F180E" w:rsidRDefault="008F180E" w:rsidP="008F180E">
            <w:pPr>
              <w:pStyle w:val="Tabulka"/>
              <w:jc w:val="center"/>
            </w:pPr>
            <w:r>
              <w:t>Metóda</w:t>
            </w:r>
          </w:p>
        </w:tc>
        <w:tc>
          <w:tcPr>
            <w:tcW w:w="142" w:type="dxa"/>
          </w:tcPr>
          <w:p w:rsidR="008F180E" w:rsidRDefault="008F180E" w:rsidP="008F180E">
            <w:pPr>
              <w:pStyle w:val="Tabulka"/>
              <w:jc w:val="center"/>
            </w:pPr>
          </w:p>
        </w:tc>
        <w:tc>
          <w:tcPr>
            <w:tcW w:w="1701" w:type="dxa"/>
          </w:tcPr>
          <w:p w:rsidR="008F180E" w:rsidRDefault="008F180E" w:rsidP="008F180E">
            <w:pPr>
              <w:pStyle w:val="Tabulka"/>
              <w:jc w:val="center"/>
            </w:pPr>
            <w:r>
              <w:t>Ročná odpisová</w:t>
            </w:r>
          </w:p>
        </w:tc>
      </w:tr>
      <w:tr w:rsidR="008F180E" w:rsidTr="008F180E">
        <w:trPr>
          <w:trHeight w:val="250"/>
        </w:trPr>
        <w:tc>
          <w:tcPr>
            <w:tcW w:w="2976" w:type="dxa"/>
            <w:tcBorders>
              <w:bottom w:val="single" w:sz="4" w:space="0" w:color="auto"/>
            </w:tcBorders>
          </w:tcPr>
          <w:p w:rsidR="008F180E" w:rsidRDefault="008F180E" w:rsidP="008F180E">
            <w:pPr>
              <w:pStyle w:val="Tabulka"/>
            </w:pPr>
          </w:p>
        </w:tc>
        <w:tc>
          <w:tcPr>
            <w:tcW w:w="142" w:type="dxa"/>
            <w:tcBorders>
              <w:bottom w:val="single" w:sz="4" w:space="0" w:color="auto"/>
            </w:tcBorders>
          </w:tcPr>
          <w:p w:rsidR="008F180E" w:rsidRDefault="008F180E" w:rsidP="008F180E">
            <w:pPr>
              <w:pStyle w:val="Tabulka"/>
            </w:pPr>
          </w:p>
        </w:tc>
        <w:tc>
          <w:tcPr>
            <w:tcW w:w="1985" w:type="dxa"/>
            <w:tcBorders>
              <w:bottom w:val="single" w:sz="4" w:space="0" w:color="auto"/>
            </w:tcBorders>
          </w:tcPr>
          <w:p w:rsidR="008F180E" w:rsidRDefault="008F180E" w:rsidP="008F180E">
            <w:pPr>
              <w:pStyle w:val="Tabulka"/>
              <w:jc w:val="center"/>
            </w:pPr>
            <w:r>
              <w:t>doba používania v rokoch</w:t>
            </w:r>
          </w:p>
        </w:tc>
        <w:tc>
          <w:tcPr>
            <w:tcW w:w="141" w:type="dxa"/>
            <w:tcBorders>
              <w:bottom w:val="single" w:sz="4" w:space="0" w:color="auto"/>
            </w:tcBorders>
          </w:tcPr>
          <w:p w:rsidR="008F180E" w:rsidRDefault="008F180E" w:rsidP="008F180E">
            <w:pPr>
              <w:pStyle w:val="Tabulka"/>
              <w:jc w:val="center"/>
            </w:pPr>
          </w:p>
        </w:tc>
        <w:tc>
          <w:tcPr>
            <w:tcW w:w="1701" w:type="dxa"/>
            <w:tcBorders>
              <w:bottom w:val="single" w:sz="4" w:space="0" w:color="auto"/>
            </w:tcBorders>
          </w:tcPr>
          <w:p w:rsidR="008F180E" w:rsidRDefault="008F180E" w:rsidP="008F180E">
            <w:pPr>
              <w:pStyle w:val="Tabulka"/>
              <w:jc w:val="center"/>
            </w:pPr>
            <w:r>
              <w:t>odpisovania</w:t>
            </w:r>
          </w:p>
        </w:tc>
        <w:tc>
          <w:tcPr>
            <w:tcW w:w="142" w:type="dxa"/>
            <w:tcBorders>
              <w:bottom w:val="single" w:sz="4" w:space="0" w:color="auto"/>
            </w:tcBorders>
          </w:tcPr>
          <w:p w:rsidR="008F180E" w:rsidRDefault="008F180E" w:rsidP="008F180E">
            <w:pPr>
              <w:pStyle w:val="Tabulka"/>
              <w:jc w:val="center"/>
            </w:pPr>
          </w:p>
        </w:tc>
        <w:tc>
          <w:tcPr>
            <w:tcW w:w="1701" w:type="dxa"/>
            <w:tcBorders>
              <w:bottom w:val="single" w:sz="4" w:space="0" w:color="auto"/>
            </w:tcBorders>
          </w:tcPr>
          <w:p w:rsidR="008F180E" w:rsidRDefault="008F180E" w:rsidP="008F180E">
            <w:pPr>
              <w:pStyle w:val="Tabulka"/>
              <w:jc w:val="center"/>
            </w:pPr>
            <w:r>
              <w:t>sadzba v %</w:t>
            </w:r>
          </w:p>
        </w:tc>
      </w:tr>
      <w:tr w:rsidR="008F180E" w:rsidTr="008F180E">
        <w:trPr>
          <w:trHeight w:val="250"/>
        </w:trPr>
        <w:tc>
          <w:tcPr>
            <w:tcW w:w="3118" w:type="dxa"/>
            <w:gridSpan w:val="2"/>
            <w:tcBorders>
              <w:top w:val="single" w:sz="4" w:space="0" w:color="auto"/>
            </w:tcBorders>
          </w:tcPr>
          <w:p w:rsidR="008F180E" w:rsidRDefault="008F180E" w:rsidP="008F180E">
            <w:pPr>
              <w:pStyle w:val="Tabulka"/>
            </w:pPr>
            <w:r>
              <w:t>Stavby</w:t>
            </w:r>
          </w:p>
        </w:tc>
        <w:tc>
          <w:tcPr>
            <w:tcW w:w="1985" w:type="dxa"/>
            <w:tcBorders>
              <w:top w:val="single" w:sz="4" w:space="0" w:color="auto"/>
            </w:tcBorders>
          </w:tcPr>
          <w:p w:rsidR="008F180E" w:rsidRDefault="008F180E" w:rsidP="008F180E">
            <w:pPr>
              <w:pStyle w:val="Tabulka"/>
              <w:jc w:val="center"/>
            </w:pPr>
            <w:r>
              <w:t>40</w:t>
            </w:r>
          </w:p>
        </w:tc>
        <w:tc>
          <w:tcPr>
            <w:tcW w:w="141" w:type="dxa"/>
            <w:tcBorders>
              <w:top w:val="single" w:sz="4" w:space="0" w:color="auto"/>
            </w:tcBorders>
          </w:tcPr>
          <w:p w:rsidR="008F180E" w:rsidRDefault="008F180E" w:rsidP="008F180E">
            <w:pPr>
              <w:pStyle w:val="Tabulka"/>
              <w:jc w:val="center"/>
            </w:pPr>
          </w:p>
        </w:tc>
        <w:tc>
          <w:tcPr>
            <w:tcW w:w="1701" w:type="dxa"/>
            <w:tcBorders>
              <w:top w:val="single" w:sz="4" w:space="0" w:color="auto"/>
            </w:tcBorders>
          </w:tcPr>
          <w:p w:rsidR="008F180E" w:rsidRDefault="008F180E" w:rsidP="008F180E">
            <w:pPr>
              <w:pStyle w:val="Tabulka"/>
              <w:jc w:val="center"/>
            </w:pPr>
            <w:r>
              <w:t>lineárna</w:t>
            </w:r>
          </w:p>
        </w:tc>
        <w:tc>
          <w:tcPr>
            <w:tcW w:w="142" w:type="dxa"/>
            <w:tcBorders>
              <w:top w:val="single" w:sz="4" w:space="0" w:color="auto"/>
            </w:tcBorders>
          </w:tcPr>
          <w:p w:rsidR="008F180E" w:rsidRDefault="008F180E" w:rsidP="008F180E">
            <w:pPr>
              <w:pStyle w:val="Tabulka"/>
              <w:jc w:val="center"/>
            </w:pPr>
          </w:p>
        </w:tc>
        <w:tc>
          <w:tcPr>
            <w:tcW w:w="1701" w:type="dxa"/>
            <w:tcBorders>
              <w:top w:val="single" w:sz="4" w:space="0" w:color="auto"/>
            </w:tcBorders>
          </w:tcPr>
          <w:p w:rsidR="008F180E" w:rsidRDefault="008F180E" w:rsidP="008F180E">
            <w:pPr>
              <w:pStyle w:val="Tabulka"/>
              <w:jc w:val="center"/>
            </w:pPr>
            <w:r>
              <w:t>5,0</w:t>
            </w:r>
          </w:p>
        </w:tc>
      </w:tr>
      <w:tr w:rsidR="008F180E" w:rsidTr="008F180E">
        <w:trPr>
          <w:trHeight w:val="250"/>
        </w:trPr>
        <w:tc>
          <w:tcPr>
            <w:tcW w:w="3118" w:type="dxa"/>
            <w:gridSpan w:val="2"/>
          </w:tcPr>
          <w:p w:rsidR="008F180E" w:rsidRDefault="008F180E" w:rsidP="008F180E">
            <w:pPr>
              <w:pStyle w:val="Tabulka"/>
            </w:pPr>
            <w:r>
              <w:t>Stroje, prístroje a zariadenia</w:t>
            </w:r>
          </w:p>
        </w:tc>
        <w:tc>
          <w:tcPr>
            <w:tcW w:w="1985" w:type="dxa"/>
          </w:tcPr>
          <w:p w:rsidR="008F180E" w:rsidRDefault="008F180E" w:rsidP="008F180E">
            <w:pPr>
              <w:pStyle w:val="Tabulka"/>
              <w:jc w:val="center"/>
            </w:pPr>
            <w:r>
              <w:t>6 až 12</w:t>
            </w:r>
          </w:p>
        </w:tc>
        <w:tc>
          <w:tcPr>
            <w:tcW w:w="141" w:type="dxa"/>
          </w:tcPr>
          <w:p w:rsidR="008F180E" w:rsidRDefault="008F180E" w:rsidP="008F180E">
            <w:pPr>
              <w:pStyle w:val="Tabulka"/>
              <w:jc w:val="center"/>
            </w:pPr>
          </w:p>
        </w:tc>
        <w:tc>
          <w:tcPr>
            <w:tcW w:w="1701" w:type="dxa"/>
          </w:tcPr>
          <w:p w:rsidR="008F180E" w:rsidRDefault="008F180E" w:rsidP="008F180E">
            <w:pPr>
              <w:pStyle w:val="Tabulka"/>
              <w:jc w:val="center"/>
            </w:pPr>
            <w:r>
              <w:t>lineárna</w:t>
            </w:r>
          </w:p>
        </w:tc>
        <w:tc>
          <w:tcPr>
            <w:tcW w:w="142" w:type="dxa"/>
          </w:tcPr>
          <w:p w:rsidR="008F180E" w:rsidRDefault="008F180E" w:rsidP="008F180E">
            <w:pPr>
              <w:pStyle w:val="Tabulka"/>
              <w:jc w:val="center"/>
            </w:pPr>
          </w:p>
        </w:tc>
        <w:tc>
          <w:tcPr>
            <w:tcW w:w="1701" w:type="dxa"/>
          </w:tcPr>
          <w:p w:rsidR="008F180E" w:rsidRDefault="008F180E" w:rsidP="008F180E">
            <w:pPr>
              <w:pStyle w:val="Tabulka"/>
              <w:jc w:val="center"/>
            </w:pPr>
            <w:r>
              <w:t>16,7 až 8,3</w:t>
            </w:r>
          </w:p>
        </w:tc>
      </w:tr>
      <w:tr w:rsidR="008F180E" w:rsidTr="008F180E">
        <w:trPr>
          <w:trHeight w:val="250"/>
        </w:trPr>
        <w:tc>
          <w:tcPr>
            <w:tcW w:w="3118" w:type="dxa"/>
            <w:gridSpan w:val="2"/>
          </w:tcPr>
          <w:p w:rsidR="008F180E" w:rsidRDefault="008F180E" w:rsidP="008F180E">
            <w:pPr>
              <w:pStyle w:val="Tabulka"/>
            </w:pPr>
            <w:r>
              <w:t>Dopravné prostriedky</w:t>
            </w:r>
          </w:p>
        </w:tc>
        <w:tc>
          <w:tcPr>
            <w:tcW w:w="1985" w:type="dxa"/>
          </w:tcPr>
          <w:p w:rsidR="008F180E" w:rsidRDefault="008F180E" w:rsidP="008F180E">
            <w:pPr>
              <w:pStyle w:val="Tabulka"/>
              <w:jc w:val="center"/>
            </w:pPr>
            <w:r>
              <w:t>4 až 6</w:t>
            </w:r>
          </w:p>
        </w:tc>
        <w:tc>
          <w:tcPr>
            <w:tcW w:w="141" w:type="dxa"/>
          </w:tcPr>
          <w:p w:rsidR="008F180E" w:rsidRDefault="008F180E" w:rsidP="008F180E">
            <w:pPr>
              <w:pStyle w:val="Tabulka"/>
              <w:jc w:val="center"/>
            </w:pPr>
          </w:p>
        </w:tc>
        <w:tc>
          <w:tcPr>
            <w:tcW w:w="1701" w:type="dxa"/>
          </w:tcPr>
          <w:p w:rsidR="008F180E" w:rsidRDefault="008F180E" w:rsidP="008F180E">
            <w:pPr>
              <w:pStyle w:val="Tabulka"/>
              <w:jc w:val="center"/>
            </w:pPr>
            <w:r>
              <w:t>lineárna</w:t>
            </w:r>
          </w:p>
        </w:tc>
        <w:tc>
          <w:tcPr>
            <w:tcW w:w="142" w:type="dxa"/>
          </w:tcPr>
          <w:p w:rsidR="008F180E" w:rsidRDefault="008F180E" w:rsidP="008F180E">
            <w:pPr>
              <w:pStyle w:val="Tabulka"/>
              <w:jc w:val="center"/>
            </w:pPr>
          </w:p>
        </w:tc>
        <w:tc>
          <w:tcPr>
            <w:tcW w:w="1701" w:type="dxa"/>
          </w:tcPr>
          <w:p w:rsidR="008F180E" w:rsidRDefault="008F180E" w:rsidP="008F180E">
            <w:pPr>
              <w:pStyle w:val="Tabulka"/>
              <w:jc w:val="center"/>
            </w:pPr>
            <w:r>
              <w:t>25 až 16,7</w:t>
            </w:r>
          </w:p>
        </w:tc>
      </w:tr>
      <w:tr w:rsidR="008F180E" w:rsidTr="008F180E">
        <w:trPr>
          <w:trHeight w:val="250"/>
        </w:trPr>
        <w:tc>
          <w:tcPr>
            <w:tcW w:w="3118" w:type="dxa"/>
            <w:gridSpan w:val="2"/>
          </w:tcPr>
          <w:p w:rsidR="008F180E" w:rsidRDefault="008F180E" w:rsidP="008F180E">
            <w:pPr>
              <w:pStyle w:val="Tabulka"/>
            </w:pPr>
            <w:r>
              <w:t>Drobný dlhodobý hmotný majetok</w:t>
            </w:r>
          </w:p>
        </w:tc>
        <w:tc>
          <w:tcPr>
            <w:tcW w:w="1985" w:type="dxa"/>
          </w:tcPr>
          <w:p w:rsidR="008F180E" w:rsidRDefault="008F180E" w:rsidP="008F180E">
            <w:pPr>
              <w:pStyle w:val="Tabulka"/>
              <w:jc w:val="center"/>
            </w:pPr>
            <w:r>
              <w:t>rôzna</w:t>
            </w:r>
          </w:p>
        </w:tc>
        <w:tc>
          <w:tcPr>
            <w:tcW w:w="141" w:type="dxa"/>
          </w:tcPr>
          <w:p w:rsidR="008F180E" w:rsidRDefault="008F180E" w:rsidP="008F180E">
            <w:pPr>
              <w:pStyle w:val="Tabulka"/>
              <w:jc w:val="center"/>
            </w:pPr>
          </w:p>
        </w:tc>
        <w:tc>
          <w:tcPr>
            <w:tcW w:w="1701" w:type="dxa"/>
          </w:tcPr>
          <w:p w:rsidR="008F180E" w:rsidRDefault="008F180E" w:rsidP="008F180E">
            <w:pPr>
              <w:pStyle w:val="Tabulka"/>
              <w:jc w:val="center"/>
            </w:pPr>
            <w:r>
              <w:t>jednorazový odpis</w:t>
            </w:r>
          </w:p>
        </w:tc>
        <w:tc>
          <w:tcPr>
            <w:tcW w:w="142" w:type="dxa"/>
          </w:tcPr>
          <w:p w:rsidR="008F180E" w:rsidRDefault="008F180E" w:rsidP="008F180E">
            <w:pPr>
              <w:pStyle w:val="Tabulka"/>
              <w:jc w:val="center"/>
            </w:pPr>
          </w:p>
        </w:tc>
        <w:tc>
          <w:tcPr>
            <w:tcW w:w="1701" w:type="dxa"/>
          </w:tcPr>
          <w:p w:rsidR="008F180E" w:rsidRDefault="008F180E" w:rsidP="008F180E">
            <w:pPr>
              <w:pStyle w:val="Tabulka"/>
              <w:jc w:val="center"/>
            </w:pPr>
            <w:r>
              <w:t>100</w:t>
            </w:r>
          </w:p>
        </w:tc>
      </w:tr>
    </w:tbl>
    <w:p w:rsidR="008F180E" w:rsidRDefault="008F180E" w:rsidP="0064063B">
      <w:pPr>
        <w:pStyle w:val="Zkladntext"/>
      </w:pPr>
    </w:p>
    <w:p w:rsidR="008F180E" w:rsidRPr="00001C97" w:rsidRDefault="008F180E" w:rsidP="00976A65">
      <w:pPr>
        <w:pStyle w:val="Nadpis3"/>
        <w:numPr>
          <w:ilvl w:val="0"/>
          <w:numId w:val="28"/>
        </w:numPr>
        <w:rPr>
          <w:rFonts w:ascii="Times New Roman" w:hAnsi="Times New Roman" w:cs="Times New Roman"/>
          <w:b/>
          <w:sz w:val="20"/>
          <w:szCs w:val="20"/>
        </w:rPr>
      </w:pPr>
      <w:bookmarkStart w:id="17" w:name="_Toc8246398"/>
      <w:r w:rsidRPr="00001C97">
        <w:rPr>
          <w:rFonts w:ascii="Times New Roman" w:hAnsi="Times New Roman" w:cs="Times New Roman"/>
          <w:b/>
          <w:sz w:val="20"/>
          <w:szCs w:val="20"/>
        </w:rPr>
        <w:lastRenderedPageBreak/>
        <w:t>Cenné papiere a podiely</w:t>
      </w:r>
      <w:bookmarkEnd w:id="17"/>
    </w:p>
    <w:p w:rsidR="008F180E" w:rsidRPr="00AF609F" w:rsidRDefault="008F180E" w:rsidP="0006074F">
      <w:pPr>
        <w:pStyle w:val="Zkladntext"/>
        <w:keepNext/>
        <w:jc w:val="both"/>
        <w:rPr>
          <w:sz w:val="20"/>
          <w:szCs w:val="20"/>
        </w:rPr>
      </w:pPr>
      <w:r w:rsidRPr="00AF609F">
        <w:rPr>
          <w:sz w:val="20"/>
          <w:szCs w:val="20"/>
        </w:rPr>
        <w:t xml:space="preserve">Cenné papiere a podiely sa oceňujú obstarávacími cenami vrátane nákladov súvisiacich s ich obstaraním. Od obstarávacej ceny je odpočítané zníženie hodnoty cenných papierov a podielov na základe ich tržného alebo znaleckého ocenenia. </w:t>
      </w:r>
    </w:p>
    <w:p w:rsidR="008F180E" w:rsidRPr="00AF609F" w:rsidRDefault="008F180E" w:rsidP="008F180E">
      <w:pPr>
        <w:pStyle w:val="Zkladntext"/>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18" w:name="_Toc8246399"/>
      <w:r w:rsidRPr="00001C97">
        <w:rPr>
          <w:rFonts w:ascii="Times New Roman" w:hAnsi="Times New Roman" w:cs="Times New Roman"/>
          <w:b/>
          <w:sz w:val="20"/>
          <w:szCs w:val="20"/>
        </w:rPr>
        <w:t>Zásoby</w:t>
      </w:r>
      <w:bookmarkEnd w:id="18"/>
      <w:r w:rsidRPr="00001C97">
        <w:rPr>
          <w:rFonts w:ascii="Times New Roman" w:hAnsi="Times New Roman" w:cs="Times New Roman"/>
          <w:b/>
          <w:sz w:val="20"/>
          <w:szCs w:val="20"/>
        </w:rPr>
        <w:t xml:space="preserve"> </w:t>
      </w:r>
    </w:p>
    <w:p w:rsidR="008F180E" w:rsidRPr="00AF609F" w:rsidRDefault="008F180E" w:rsidP="008F180E">
      <w:pPr>
        <w:pStyle w:val="Zkladntext"/>
        <w:rPr>
          <w:sz w:val="20"/>
          <w:szCs w:val="20"/>
        </w:rPr>
      </w:pPr>
      <w:r w:rsidRPr="00AF609F">
        <w:rPr>
          <w:sz w:val="20"/>
          <w:szCs w:val="20"/>
        </w:rPr>
        <w:t>Zásoby sa oceňujú priemernou obstarávacou cenou (nakupované zásoby) alebo vlastnými nákladmi (zásoby vytvorené vlastnou činnosťou) alebo čistou realizačnou hodnotou.</w:t>
      </w:r>
    </w:p>
    <w:p w:rsidR="008F180E" w:rsidRPr="00AF609F" w:rsidRDefault="008F180E" w:rsidP="00642C0C">
      <w:pPr>
        <w:pStyle w:val="Zkladntext"/>
        <w:jc w:val="both"/>
        <w:rPr>
          <w:sz w:val="20"/>
          <w:szCs w:val="20"/>
        </w:rPr>
      </w:pPr>
      <w:r w:rsidRPr="00AF609F">
        <w:rPr>
          <w:sz w:val="20"/>
          <w:szCs w:val="20"/>
        </w:rPr>
        <w:t>Obstarávacia cena zahŕňa cenu zásob a náklady súvisiace s obstaraním (clo, prepravu, poistné, provízie, skonto a pod.). Úroky z cudzích zdrojov nie sú súčasťou obstarávacej ceny. Nakupované zásoby sa oceňujú váženým aritmetickým priemerom z obstarávacích cien.</w:t>
      </w:r>
    </w:p>
    <w:p w:rsidR="008F180E" w:rsidRPr="00AF609F" w:rsidRDefault="008F180E" w:rsidP="008F180E">
      <w:pPr>
        <w:pStyle w:val="Zkladntext"/>
        <w:rPr>
          <w:sz w:val="20"/>
          <w:szCs w:val="20"/>
        </w:rPr>
      </w:pPr>
    </w:p>
    <w:p w:rsidR="008F180E" w:rsidRPr="00AF609F" w:rsidRDefault="008F180E" w:rsidP="00642C0C">
      <w:pPr>
        <w:pStyle w:val="Zkladntext"/>
        <w:jc w:val="both"/>
        <w:rPr>
          <w:sz w:val="20"/>
          <w:szCs w:val="20"/>
        </w:rPr>
      </w:pPr>
      <w:r w:rsidRPr="00AF609F">
        <w:rPr>
          <w:sz w:val="20"/>
          <w:szCs w:val="20"/>
        </w:rPr>
        <w:t>Vlastné náklady zahŕňajú priame náklady (priamy materiál, priame mzdy a ostatné priame náklady) a časť nepriamych nákladov bezprostredne súvisiacich s vytvorením zásob vlastnou činnosťou (výrobná réžia). Správna réžia a odbytové náklady nie sú súčasťou vlastných nákladov. Súčasťou vlastných nákladov nie sú úroky z cudzích zdrojov.</w:t>
      </w:r>
    </w:p>
    <w:p w:rsidR="008F180E" w:rsidRPr="00AF609F" w:rsidRDefault="008F180E" w:rsidP="008F180E">
      <w:pPr>
        <w:pStyle w:val="Zkladntext"/>
        <w:rPr>
          <w:sz w:val="20"/>
          <w:szCs w:val="20"/>
        </w:rPr>
      </w:pPr>
    </w:p>
    <w:p w:rsidR="008F180E" w:rsidRPr="00AF609F" w:rsidRDefault="008F180E" w:rsidP="00642C0C">
      <w:pPr>
        <w:pStyle w:val="Zkladntext"/>
        <w:jc w:val="both"/>
        <w:rPr>
          <w:sz w:val="20"/>
          <w:szCs w:val="20"/>
        </w:rPr>
      </w:pPr>
      <w:r w:rsidRPr="00AF609F">
        <w:rPr>
          <w:sz w:val="20"/>
          <w:szCs w:val="20"/>
        </w:rPr>
        <w:t xml:space="preserve">Čistá realizačná hodnota je predpokladaná predajná cena znížená o predpokladané náklady na ich dokončenie a o predpokladané náklady súvisiace s ich predajom.  </w:t>
      </w:r>
    </w:p>
    <w:p w:rsidR="008F180E" w:rsidRPr="00AF609F" w:rsidRDefault="008F180E" w:rsidP="008F180E">
      <w:pPr>
        <w:pStyle w:val="Zkladntext"/>
        <w:rPr>
          <w:sz w:val="20"/>
          <w:szCs w:val="20"/>
        </w:rPr>
      </w:pPr>
    </w:p>
    <w:p w:rsidR="008F180E" w:rsidRPr="00AF609F" w:rsidRDefault="008F180E" w:rsidP="008F180E">
      <w:pPr>
        <w:pStyle w:val="Zkladntext"/>
        <w:rPr>
          <w:sz w:val="20"/>
          <w:szCs w:val="20"/>
        </w:rPr>
      </w:pPr>
      <w:r w:rsidRPr="00AF609F">
        <w:rPr>
          <w:sz w:val="20"/>
          <w:szCs w:val="20"/>
        </w:rPr>
        <w:t>Zníženie hodnoty zásob sa upravuje vytvorením opravnej položky.</w:t>
      </w:r>
    </w:p>
    <w:p w:rsidR="008F180E" w:rsidRPr="00AF609F" w:rsidRDefault="008F180E" w:rsidP="008F180E">
      <w:pPr>
        <w:pStyle w:val="Pismenka"/>
        <w:numPr>
          <w:ilvl w:val="0"/>
          <w:numId w:val="0"/>
        </w:numPr>
        <w:rPr>
          <w:b w:val="0"/>
          <w:sz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19" w:name="_Toc8246400"/>
      <w:r w:rsidRPr="00001C97">
        <w:rPr>
          <w:rFonts w:ascii="Times New Roman" w:hAnsi="Times New Roman" w:cs="Times New Roman"/>
          <w:b/>
          <w:sz w:val="20"/>
          <w:szCs w:val="20"/>
        </w:rPr>
        <w:t>Zákazková výroba</w:t>
      </w:r>
      <w:bookmarkEnd w:id="19"/>
    </w:p>
    <w:p w:rsidR="008F180E" w:rsidRPr="00AF609F" w:rsidRDefault="008F180E" w:rsidP="00642C0C">
      <w:pPr>
        <w:pStyle w:val="Zkladntext"/>
        <w:jc w:val="both"/>
        <w:rPr>
          <w:sz w:val="20"/>
          <w:szCs w:val="20"/>
        </w:rPr>
      </w:pPr>
      <w:r w:rsidRPr="00AF609F">
        <w:rPr>
          <w:sz w:val="20"/>
          <w:szCs w:val="20"/>
        </w:rPr>
        <w:t xml:space="preserve">Zákazková výroba sa vykazuje použitím metódy stupňa dokončenia zákazky (angl. </w:t>
      </w:r>
      <w:proofErr w:type="spellStart"/>
      <w:r w:rsidRPr="00AF609F">
        <w:rPr>
          <w:sz w:val="20"/>
          <w:szCs w:val="20"/>
        </w:rPr>
        <w:t>percentage-of-completion-method</w:t>
      </w:r>
      <w:proofErr w:type="spellEnd"/>
      <w:r w:rsidRPr="00AF609F">
        <w:rPr>
          <w:sz w:val="20"/>
          <w:szCs w:val="20"/>
        </w:rPr>
        <w:t>).</w:t>
      </w:r>
    </w:p>
    <w:p w:rsidR="008F180E" w:rsidRPr="00AF609F" w:rsidRDefault="008F180E" w:rsidP="008F180E">
      <w:pPr>
        <w:pStyle w:val="Pismenka"/>
        <w:numPr>
          <w:ilvl w:val="0"/>
          <w:numId w:val="0"/>
        </w:numPr>
        <w:rPr>
          <w:b w:val="0"/>
          <w:sz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20" w:name="_Toc8246401"/>
      <w:r w:rsidRPr="00001C97">
        <w:rPr>
          <w:rFonts w:ascii="Times New Roman" w:hAnsi="Times New Roman" w:cs="Times New Roman"/>
          <w:b/>
          <w:sz w:val="20"/>
          <w:szCs w:val="20"/>
        </w:rPr>
        <w:t>Zákazková výstavba nehnuteľnosti</w:t>
      </w:r>
      <w:bookmarkEnd w:id="20"/>
    </w:p>
    <w:p w:rsidR="008F180E" w:rsidRPr="00AF609F" w:rsidRDefault="008F180E" w:rsidP="008F180E">
      <w:pPr>
        <w:pStyle w:val="Zkladntext"/>
        <w:rPr>
          <w:sz w:val="20"/>
          <w:szCs w:val="20"/>
        </w:rPr>
      </w:pPr>
    </w:p>
    <w:p w:rsidR="008F180E" w:rsidRPr="00AF609F" w:rsidRDefault="008F180E" w:rsidP="008F180E">
      <w:pPr>
        <w:pStyle w:val="Zkladntext"/>
        <w:rPr>
          <w:b/>
          <w:i/>
          <w:sz w:val="20"/>
          <w:szCs w:val="20"/>
        </w:rPr>
      </w:pPr>
      <w:r w:rsidRPr="00AF609F">
        <w:rPr>
          <w:b/>
          <w:i/>
          <w:sz w:val="20"/>
          <w:szCs w:val="20"/>
        </w:rPr>
        <w:t>Zákazková výstavba nehnuteľnosti – priebežný transfer</w:t>
      </w:r>
    </w:p>
    <w:p w:rsidR="008F180E" w:rsidRPr="00AF609F" w:rsidRDefault="008F180E" w:rsidP="008F180E">
      <w:pPr>
        <w:pStyle w:val="Zkladntext"/>
        <w:rPr>
          <w:sz w:val="20"/>
          <w:szCs w:val="20"/>
        </w:rPr>
      </w:pPr>
      <w:r w:rsidRPr="00AF609F">
        <w:rPr>
          <w:sz w:val="20"/>
          <w:szCs w:val="20"/>
        </w:rPr>
        <w:t xml:space="preserve">Zákazková výstavba nehnuteľnosti určenej na predaj sa vykazuje podľa metódy stupňa dokončenia. </w:t>
      </w:r>
    </w:p>
    <w:p w:rsidR="008F180E" w:rsidRPr="00AF609F" w:rsidRDefault="008F180E" w:rsidP="008F180E">
      <w:pPr>
        <w:pStyle w:val="Zkladntext"/>
        <w:rPr>
          <w:sz w:val="20"/>
          <w:szCs w:val="20"/>
        </w:rPr>
      </w:pPr>
    </w:p>
    <w:p w:rsidR="008F180E" w:rsidRPr="00AF609F" w:rsidRDefault="008F180E" w:rsidP="008F180E">
      <w:pPr>
        <w:pStyle w:val="Zkladntext"/>
        <w:rPr>
          <w:b/>
          <w:i/>
          <w:sz w:val="20"/>
          <w:szCs w:val="20"/>
        </w:rPr>
      </w:pPr>
      <w:r w:rsidRPr="00AF609F">
        <w:rPr>
          <w:b/>
          <w:i/>
          <w:sz w:val="20"/>
          <w:szCs w:val="20"/>
        </w:rPr>
        <w:t>Zákazková výstavba nehnuteľnosti – ostatná (nie priebežný transfer)</w:t>
      </w:r>
    </w:p>
    <w:p w:rsidR="008F180E" w:rsidRPr="00AF609F" w:rsidRDefault="008F180E" w:rsidP="00642C0C">
      <w:pPr>
        <w:pStyle w:val="Zkladntext"/>
        <w:jc w:val="both"/>
        <w:rPr>
          <w:sz w:val="20"/>
          <w:szCs w:val="20"/>
        </w:rPr>
      </w:pPr>
      <w:r w:rsidRPr="00AF609F">
        <w:rPr>
          <w:sz w:val="20"/>
          <w:szCs w:val="20"/>
        </w:rPr>
        <w:t>Zákazková výstavba nehnuteľnosti určenej na predaj – ostatná (nie priebežný transfer) sa vykazuje metódou tzv. nulového zisku, t. j. zisk sa vykáže pri predaji nehnuteľnosti.</w:t>
      </w:r>
    </w:p>
    <w:p w:rsidR="008F180E" w:rsidRPr="00AF609F" w:rsidRDefault="008F180E" w:rsidP="008F180E">
      <w:pPr>
        <w:pStyle w:val="Pismenka"/>
        <w:numPr>
          <w:ilvl w:val="0"/>
          <w:numId w:val="0"/>
        </w:numPr>
        <w:ind w:left="426"/>
        <w:rPr>
          <w:sz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21" w:name="_Toc8246402"/>
      <w:r w:rsidRPr="00001C97">
        <w:rPr>
          <w:rFonts w:ascii="Times New Roman" w:hAnsi="Times New Roman" w:cs="Times New Roman"/>
          <w:b/>
          <w:sz w:val="20"/>
          <w:szCs w:val="20"/>
        </w:rPr>
        <w:lastRenderedPageBreak/>
        <w:t>Pohľadávky</w:t>
      </w:r>
      <w:bookmarkEnd w:id="21"/>
    </w:p>
    <w:p w:rsidR="008F180E" w:rsidRPr="00AF609F" w:rsidRDefault="008F180E" w:rsidP="00642C0C">
      <w:pPr>
        <w:pStyle w:val="Zkladntext"/>
        <w:jc w:val="both"/>
        <w:rPr>
          <w:sz w:val="20"/>
          <w:szCs w:val="20"/>
        </w:rPr>
      </w:pPr>
      <w:r w:rsidRPr="00AF609F">
        <w:rPr>
          <w:sz w:val="20"/>
          <w:szCs w:val="20"/>
        </w:rPr>
        <w:t>Pohľadávky pri ich vzniku sa oceňujú ich menovitou hodnotou; postúpené pohľadávky a pohľadávky nadobudnuté vkladom do základného imania sa oceňujú obstarávacou cenou vrátane nákladov súvisiacich s obstaraním. Toto ocenenie sa znižuje o pochybné a nevymožiteľné pohľadávky.</w:t>
      </w:r>
    </w:p>
    <w:p w:rsidR="008F180E" w:rsidRPr="00001C97" w:rsidRDefault="008F180E" w:rsidP="00976A65">
      <w:pPr>
        <w:pStyle w:val="Nadpis3"/>
        <w:numPr>
          <w:ilvl w:val="0"/>
          <w:numId w:val="28"/>
        </w:numPr>
        <w:rPr>
          <w:rFonts w:ascii="Times New Roman" w:hAnsi="Times New Roman" w:cs="Times New Roman"/>
          <w:b/>
          <w:sz w:val="20"/>
          <w:szCs w:val="20"/>
        </w:rPr>
      </w:pPr>
      <w:bookmarkStart w:id="22" w:name="_Toc8246403"/>
      <w:r w:rsidRPr="00001C97">
        <w:rPr>
          <w:rFonts w:ascii="Times New Roman" w:hAnsi="Times New Roman" w:cs="Times New Roman"/>
          <w:b/>
          <w:sz w:val="20"/>
          <w:szCs w:val="20"/>
        </w:rPr>
        <w:t>Peňažné prostriedky a ceniny</w:t>
      </w:r>
      <w:bookmarkEnd w:id="22"/>
    </w:p>
    <w:p w:rsidR="008F180E" w:rsidRPr="00AF609F" w:rsidRDefault="008F180E" w:rsidP="00642C0C">
      <w:pPr>
        <w:pStyle w:val="Zkladntext"/>
        <w:jc w:val="both"/>
        <w:rPr>
          <w:sz w:val="20"/>
          <w:szCs w:val="20"/>
        </w:rPr>
      </w:pPr>
      <w:r w:rsidRPr="00AF609F">
        <w:rPr>
          <w:sz w:val="20"/>
          <w:szCs w:val="20"/>
        </w:rPr>
        <w:t>Peňažné prostriedky a ceniny sa oceňujú ich menovitou hodnotou. Zníženie ich hodnoty sa vyjadruje opravnou položkou.</w:t>
      </w:r>
    </w:p>
    <w:p w:rsidR="008F180E" w:rsidRPr="00AF609F" w:rsidRDefault="008F180E" w:rsidP="008F180E">
      <w:pPr>
        <w:pStyle w:val="Zkladntext"/>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23" w:name="_Toc8246404"/>
      <w:r w:rsidRPr="00001C97">
        <w:rPr>
          <w:rFonts w:ascii="Times New Roman" w:hAnsi="Times New Roman" w:cs="Times New Roman"/>
          <w:b/>
          <w:sz w:val="20"/>
          <w:szCs w:val="20"/>
        </w:rPr>
        <w:t>Náklady budúcich období a príjmy budúcich období</w:t>
      </w:r>
      <w:bookmarkEnd w:id="23"/>
    </w:p>
    <w:p w:rsidR="008F180E" w:rsidRPr="00AF609F" w:rsidRDefault="008F180E" w:rsidP="00642C0C">
      <w:pPr>
        <w:pStyle w:val="Zkladntext"/>
        <w:jc w:val="both"/>
        <w:rPr>
          <w:sz w:val="20"/>
          <w:szCs w:val="20"/>
        </w:rPr>
      </w:pPr>
      <w:r w:rsidRPr="00AF609F">
        <w:rPr>
          <w:sz w:val="20"/>
          <w:szCs w:val="20"/>
        </w:rPr>
        <w:t>Náklady budúcich období a príjmy budúcich období sa vykazujú vo výške, ktorá je potrebná na dodržanie zásady vecnej a časovej súvislosti s účtovným obdobím.</w:t>
      </w:r>
    </w:p>
    <w:p w:rsidR="008F180E" w:rsidRPr="00AF609F" w:rsidRDefault="008F180E" w:rsidP="008F180E">
      <w:pPr>
        <w:pStyle w:val="Zkladntext"/>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24" w:name="_Toc8246405"/>
      <w:r w:rsidRPr="00001C97">
        <w:rPr>
          <w:rFonts w:ascii="Times New Roman" w:hAnsi="Times New Roman" w:cs="Times New Roman"/>
          <w:b/>
          <w:sz w:val="20"/>
          <w:szCs w:val="20"/>
        </w:rPr>
        <w:t>Rezervy</w:t>
      </w:r>
      <w:bookmarkEnd w:id="24"/>
    </w:p>
    <w:p w:rsidR="008F180E" w:rsidRPr="00AF609F" w:rsidRDefault="008F180E" w:rsidP="00642C0C">
      <w:pPr>
        <w:pStyle w:val="Zkladntext"/>
        <w:jc w:val="both"/>
        <w:rPr>
          <w:sz w:val="20"/>
          <w:szCs w:val="20"/>
        </w:rPr>
      </w:pPr>
      <w:r w:rsidRPr="00AF609F">
        <w:rPr>
          <w:sz w:val="20"/>
          <w:szCs w:val="20"/>
        </w:rPr>
        <w:t>Rezervy sú záväzky s neurčitým časovým vymedzením alebo výškou; tvoria sa na krytie predpokladaných známych rizík alebo strát z podnikania. Oceňujú sa v očakávanej výške záväzku.</w:t>
      </w:r>
    </w:p>
    <w:p w:rsidR="008F180E" w:rsidRPr="00AF609F" w:rsidRDefault="008F180E" w:rsidP="008F180E">
      <w:pPr>
        <w:pStyle w:val="Pismenka"/>
        <w:numPr>
          <w:ilvl w:val="0"/>
          <w:numId w:val="0"/>
        </w:numPr>
        <w:ind w:left="360"/>
        <w:rPr>
          <w:sz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25" w:name="_Toc8246406"/>
      <w:r w:rsidRPr="00001C97">
        <w:rPr>
          <w:rFonts w:ascii="Times New Roman" w:hAnsi="Times New Roman" w:cs="Times New Roman"/>
          <w:b/>
          <w:sz w:val="20"/>
          <w:szCs w:val="20"/>
        </w:rPr>
        <w:t>Záväzky</w:t>
      </w:r>
      <w:bookmarkEnd w:id="25"/>
    </w:p>
    <w:p w:rsidR="008F180E" w:rsidRPr="00AF609F" w:rsidRDefault="008F180E" w:rsidP="00642C0C">
      <w:pPr>
        <w:pStyle w:val="Zkladntext"/>
        <w:jc w:val="both"/>
        <w:rPr>
          <w:sz w:val="20"/>
          <w:szCs w:val="20"/>
        </w:rPr>
      </w:pPr>
      <w:r w:rsidRPr="00AF609F">
        <w:rPr>
          <w:sz w:val="20"/>
          <w:szCs w:val="20"/>
        </w:rPr>
        <w:t xml:space="preserve">Záväzky pri ich vzniku sa oceňujú menovitou hodnotou. Záväzky pri ich prevzatí sa oceňujú obstarávacou cenou. Ak sa pri inventarizácii zistí, že suma záväzkov je iná ako ich výška v účtovníctve, uvedú sa záväzky v účtovníctve a v účtovnej závierke v tomto zistenom ocenení. </w:t>
      </w:r>
    </w:p>
    <w:p w:rsidR="008F180E" w:rsidRPr="00AF609F" w:rsidRDefault="008F180E" w:rsidP="008F180E">
      <w:pPr>
        <w:pStyle w:val="Pismenka"/>
        <w:numPr>
          <w:ilvl w:val="0"/>
          <w:numId w:val="0"/>
        </w:numPr>
        <w:ind w:left="360"/>
        <w:rPr>
          <w:sz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26" w:name="_Toc8246407"/>
      <w:r w:rsidRPr="00001C97">
        <w:rPr>
          <w:rFonts w:ascii="Times New Roman" w:hAnsi="Times New Roman" w:cs="Times New Roman"/>
          <w:b/>
          <w:sz w:val="20"/>
          <w:szCs w:val="20"/>
        </w:rPr>
        <w:t>Odložené dane</w:t>
      </w:r>
      <w:bookmarkEnd w:id="26"/>
    </w:p>
    <w:p w:rsidR="008F180E" w:rsidRPr="00AF609F" w:rsidRDefault="008F180E" w:rsidP="00642C0C">
      <w:pPr>
        <w:pStyle w:val="Zkladntext"/>
        <w:jc w:val="both"/>
        <w:rPr>
          <w:sz w:val="20"/>
          <w:szCs w:val="20"/>
        </w:rPr>
      </w:pPr>
      <w:r w:rsidRPr="00AF609F">
        <w:rPr>
          <w:sz w:val="20"/>
          <w:szCs w:val="20"/>
        </w:rPr>
        <w:t xml:space="preserve">Odložené dane (odložená daňová pohľadávka a odložený daňový záväzok) sa vzťahujú na: </w:t>
      </w:r>
    </w:p>
    <w:p w:rsidR="008F180E" w:rsidRPr="00AF609F" w:rsidRDefault="008F180E" w:rsidP="00722F72">
      <w:pPr>
        <w:pStyle w:val="Zkladntext"/>
        <w:numPr>
          <w:ilvl w:val="0"/>
          <w:numId w:val="16"/>
        </w:numPr>
        <w:spacing w:after="0" w:line="240" w:lineRule="auto"/>
        <w:jc w:val="both"/>
        <w:rPr>
          <w:sz w:val="20"/>
          <w:szCs w:val="20"/>
        </w:rPr>
      </w:pPr>
      <w:r w:rsidRPr="00AF609F">
        <w:rPr>
          <w:sz w:val="20"/>
          <w:szCs w:val="20"/>
        </w:rPr>
        <w:t>dočasné rozdiely medzi účtovnou hodnotou majetku a účtovnou hodnotou záväzkov vykázanou v súvahe a ich daňovou základňou,</w:t>
      </w:r>
    </w:p>
    <w:p w:rsidR="008F180E" w:rsidRPr="00AF609F" w:rsidRDefault="008F180E" w:rsidP="00722F72">
      <w:pPr>
        <w:pStyle w:val="Zkladntext"/>
        <w:numPr>
          <w:ilvl w:val="0"/>
          <w:numId w:val="16"/>
        </w:numPr>
        <w:spacing w:after="0" w:line="240" w:lineRule="auto"/>
        <w:jc w:val="both"/>
        <w:rPr>
          <w:sz w:val="20"/>
          <w:szCs w:val="20"/>
        </w:rPr>
      </w:pPr>
      <w:r w:rsidRPr="00AF609F">
        <w:rPr>
          <w:sz w:val="20"/>
          <w:szCs w:val="20"/>
        </w:rPr>
        <w:t>možnosť umorovať daňovú stratu v budúcnosti, ktorou sa rozumie možnosť odpočítať daňovú stratu od základu dane v budúcnosti,</w:t>
      </w:r>
    </w:p>
    <w:p w:rsidR="008F180E" w:rsidRPr="00AF609F" w:rsidRDefault="008F180E" w:rsidP="00722F72">
      <w:pPr>
        <w:pStyle w:val="Zkladntext"/>
        <w:numPr>
          <w:ilvl w:val="0"/>
          <w:numId w:val="16"/>
        </w:numPr>
        <w:spacing w:after="0" w:line="240" w:lineRule="auto"/>
        <w:jc w:val="both"/>
        <w:rPr>
          <w:sz w:val="20"/>
          <w:szCs w:val="20"/>
        </w:rPr>
      </w:pPr>
      <w:r w:rsidRPr="00AF609F">
        <w:rPr>
          <w:sz w:val="20"/>
          <w:szCs w:val="20"/>
        </w:rPr>
        <w:t>možnosť previesť nevyužité daňové odpočty a iné daňové nároky do budúcich období.</w:t>
      </w:r>
    </w:p>
    <w:p w:rsidR="008F180E" w:rsidRPr="00AF609F" w:rsidRDefault="008F180E" w:rsidP="00642C0C">
      <w:pPr>
        <w:pStyle w:val="Zkladntext"/>
        <w:jc w:val="both"/>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27" w:name="_Toc8246408"/>
      <w:r w:rsidRPr="00001C97">
        <w:rPr>
          <w:rFonts w:ascii="Times New Roman" w:hAnsi="Times New Roman" w:cs="Times New Roman"/>
          <w:b/>
          <w:sz w:val="20"/>
          <w:szCs w:val="20"/>
        </w:rPr>
        <w:t>Výdavky budúcich období a výnosy budúcich období</w:t>
      </w:r>
      <w:bookmarkEnd w:id="27"/>
    </w:p>
    <w:p w:rsidR="008F180E" w:rsidRPr="00AF609F" w:rsidRDefault="008F180E" w:rsidP="00642C0C">
      <w:pPr>
        <w:pStyle w:val="Zkladntext"/>
        <w:jc w:val="both"/>
        <w:rPr>
          <w:sz w:val="20"/>
          <w:szCs w:val="20"/>
        </w:rPr>
      </w:pPr>
      <w:r w:rsidRPr="00AF609F">
        <w:rPr>
          <w:sz w:val="20"/>
          <w:szCs w:val="20"/>
        </w:rPr>
        <w:t>Výdavky budúcich období a výnosy budúcich období sa vykazujú vo výške, ktorá je potrebná na dodržanie zásady vecnej a časovej súvislosti s účtovným obdobím.</w:t>
      </w:r>
    </w:p>
    <w:p w:rsidR="008F180E" w:rsidRPr="00AF609F" w:rsidRDefault="008F180E" w:rsidP="008F180E">
      <w:pPr>
        <w:pStyle w:val="Zkladntext"/>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28" w:name="_Toc8246409"/>
      <w:r w:rsidRPr="00001C97">
        <w:rPr>
          <w:rFonts w:ascii="Times New Roman" w:hAnsi="Times New Roman" w:cs="Times New Roman"/>
          <w:b/>
          <w:sz w:val="20"/>
          <w:szCs w:val="20"/>
        </w:rPr>
        <w:t>Dotácie zo štátneho rozpočtu</w:t>
      </w:r>
      <w:bookmarkEnd w:id="28"/>
    </w:p>
    <w:p w:rsidR="008F180E" w:rsidRPr="00AF609F" w:rsidRDefault="008F180E" w:rsidP="00976A65">
      <w:pPr>
        <w:pStyle w:val="Zkladntext"/>
        <w:jc w:val="both"/>
        <w:rPr>
          <w:sz w:val="20"/>
          <w:szCs w:val="20"/>
        </w:rPr>
      </w:pPr>
      <w:r w:rsidRPr="00AF609F">
        <w:rPr>
          <w:sz w:val="20"/>
          <w:szCs w:val="20"/>
        </w:rPr>
        <w:t>O nároku na dotácie zo štátneho rozpočtu sa účtuje, ak je takmer isté, že na základe splnených podmienok na poskytnutie dotácie sa spoločnosti daná dotácia poskytne.</w:t>
      </w:r>
    </w:p>
    <w:p w:rsidR="008F180E" w:rsidRPr="00AF609F" w:rsidRDefault="008F180E" w:rsidP="008F180E">
      <w:pPr>
        <w:ind w:left="450"/>
        <w:jc w:val="both"/>
        <w:rPr>
          <w:sz w:val="20"/>
          <w:szCs w:val="20"/>
        </w:rPr>
      </w:pPr>
    </w:p>
    <w:p w:rsidR="008F180E" w:rsidRPr="00AF609F" w:rsidRDefault="008F180E" w:rsidP="00976A65">
      <w:pPr>
        <w:pStyle w:val="Zkladntext"/>
        <w:jc w:val="both"/>
        <w:rPr>
          <w:sz w:val="20"/>
          <w:szCs w:val="20"/>
        </w:rPr>
      </w:pPr>
      <w:r w:rsidRPr="00AF609F">
        <w:rPr>
          <w:sz w:val="20"/>
          <w:szCs w:val="20"/>
        </w:rPr>
        <w:t>Dotácie na hospodársku činnosť spoločnosti sa najskôr vykazujú ako výnosy budúcich období a do výkazu ziskov a strát sa rozpúšťajú ako výnosy z hospodárskej činnosti v časovej a vecnej súvislosti s vynaložením nákladov na príslušný účel.</w:t>
      </w:r>
    </w:p>
    <w:p w:rsidR="008F180E" w:rsidRPr="00AF609F" w:rsidRDefault="008F180E" w:rsidP="008F180E">
      <w:pPr>
        <w:ind w:left="450"/>
        <w:jc w:val="both"/>
        <w:rPr>
          <w:sz w:val="20"/>
          <w:szCs w:val="20"/>
        </w:rPr>
      </w:pPr>
    </w:p>
    <w:p w:rsidR="008F180E" w:rsidRPr="00AF609F" w:rsidRDefault="008F180E" w:rsidP="00976A65">
      <w:pPr>
        <w:pStyle w:val="Zkladntext"/>
        <w:jc w:val="both"/>
        <w:rPr>
          <w:sz w:val="20"/>
          <w:szCs w:val="20"/>
        </w:rPr>
      </w:pPr>
      <w:r w:rsidRPr="00AF609F">
        <w:rPr>
          <w:sz w:val="20"/>
          <w:szCs w:val="20"/>
        </w:rPr>
        <w:t xml:space="preserve">Dotácie na obstaranie dlhodobého hmotného majetku a dlhodobého nehmotného majetku sa najskôr vykazujú ako výnosy budúcich období a do výkazu ziskov a strát sa rozpúšťajú v časovej a vecnej súvislosti so zaúčtovaním odpisov z tohto dlhodobého majetku. </w:t>
      </w:r>
    </w:p>
    <w:p w:rsidR="008F180E" w:rsidRPr="00AF609F" w:rsidRDefault="008F180E" w:rsidP="008F180E">
      <w:pPr>
        <w:pStyle w:val="Zkladntext"/>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29" w:name="_Toc8246410"/>
      <w:r w:rsidRPr="00001C97">
        <w:rPr>
          <w:rFonts w:ascii="Times New Roman" w:hAnsi="Times New Roman" w:cs="Times New Roman"/>
          <w:b/>
          <w:sz w:val="20"/>
          <w:szCs w:val="20"/>
        </w:rPr>
        <w:t>Prenájom (lízing)</w:t>
      </w:r>
      <w:bookmarkEnd w:id="29"/>
    </w:p>
    <w:p w:rsidR="008F180E" w:rsidRPr="00AF609F" w:rsidRDefault="008F180E" w:rsidP="00642C0C">
      <w:pPr>
        <w:pStyle w:val="Zkladntext"/>
        <w:jc w:val="both"/>
        <w:rPr>
          <w:sz w:val="20"/>
          <w:szCs w:val="20"/>
        </w:rPr>
      </w:pPr>
      <w:r w:rsidRPr="00AF609F">
        <w:rPr>
          <w:sz w:val="20"/>
          <w:szCs w:val="20"/>
        </w:rPr>
        <w:t>Operatívny prenájom. Majetok prenajatý na základe operatívneho prenájmu vykazuje ako svoj majetok jeho vlastník, nie nájomca.</w:t>
      </w:r>
    </w:p>
    <w:p w:rsidR="008F180E" w:rsidRPr="00AF609F" w:rsidRDefault="008F180E" w:rsidP="008F180E">
      <w:pPr>
        <w:pStyle w:val="Zkladntext"/>
        <w:rPr>
          <w:sz w:val="20"/>
          <w:szCs w:val="20"/>
        </w:rPr>
      </w:pPr>
    </w:p>
    <w:p w:rsidR="008F180E" w:rsidRPr="00AF609F" w:rsidRDefault="008F180E" w:rsidP="00642C0C">
      <w:pPr>
        <w:pStyle w:val="Zkladntext"/>
        <w:jc w:val="both"/>
        <w:rPr>
          <w:sz w:val="20"/>
          <w:szCs w:val="20"/>
        </w:rPr>
      </w:pPr>
      <w:r w:rsidRPr="00AF609F">
        <w:rPr>
          <w:sz w:val="20"/>
          <w:szCs w:val="20"/>
        </w:rPr>
        <w:t xml:space="preserve">Finančný prenájom (s kúpnou opciou; bez kúpnej opcie je považovaný za operatívny prenájom). Majetok prenajatý  formou finančného prenájmu vykazuje ako svoj majetok a odpisuje ho jeho nájomca, nie vlastník. </w:t>
      </w:r>
    </w:p>
    <w:p w:rsidR="008F180E" w:rsidRPr="00AF609F" w:rsidRDefault="008F180E" w:rsidP="008F180E">
      <w:pPr>
        <w:pStyle w:val="Zkladntext"/>
        <w:rPr>
          <w:sz w:val="20"/>
          <w:szCs w:val="20"/>
        </w:rPr>
      </w:pPr>
    </w:p>
    <w:p w:rsidR="008F180E" w:rsidRPr="00AF609F" w:rsidRDefault="008F180E" w:rsidP="00642C0C">
      <w:pPr>
        <w:pStyle w:val="Zkladntext"/>
        <w:jc w:val="both"/>
        <w:rPr>
          <w:sz w:val="20"/>
          <w:szCs w:val="20"/>
        </w:rPr>
      </w:pPr>
      <w:r w:rsidRPr="00AF609F">
        <w:rPr>
          <w:sz w:val="20"/>
          <w:szCs w:val="20"/>
        </w:rPr>
        <w:t>Prijatie majetku nájomcom sa v účtovníctve nájomcu účtuje v deň prijatia majetku na ťarchu príslušného účtu majetku so súvzťažným zápisom v prospech účtu 474 – Záväzky z nájmu vo výške dohodnutých platieb zníženými o nerealizované finančné náklady.</w:t>
      </w:r>
    </w:p>
    <w:p w:rsidR="008F180E" w:rsidRPr="00AF609F" w:rsidRDefault="008F180E" w:rsidP="008F180E">
      <w:pPr>
        <w:pStyle w:val="Zkladntext"/>
        <w:rPr>
          <w:sz w:val="20"/>
          <w:szCs w:val="20"/>
        </w:rPr>
      </w:pPr>
    </w:p>
    <w:p w:rsidR="008F180E" w:rsidRPr="00AF609F" w:rsidRDefault="008F180E" w:rsidP="00642C0C">
      <w:pPr>
        <w:pStyle w:val="Zkladntext"/>
        <w:jc w:val="both"/>
        <w:rPr>
          <w:sz w:val="20"/>
          <w:szCs w:val="20"/>
        </w:rPr>
      </w:pPr>
      <w:r w:rsidRPr="00AF609F">
        <w:rPr>
          <w:sz w:val="20"/>
          <w:szCs w:val="20"/>
        </w:rPr>
        <w:t>Súčasťou dohodnutých platieb je aj kúpna cena, za ktorú na konci dohodnutej doby finančného prenájmu prechádza vlastnícke právo k prenajatému majetku z prenajímateľa na nájomcu. Dohodnutá doba nájmu je najmenej 60 % doby odpisovania podľa daňových predpisov, minimálne však 3 roky. Platba nájomného je alokovaná medzi splátku istiny a finančné náklady, vypočítané metódou efektívnej úrokovej miery. Finančné náklady sa účtujú na ťarchu účtu 562 – Úroky.</w:t>
      </w:r>
    </w:p>
    <w:p w:rsidR="008F180E" w:rsidRPr="00AF609F" w:rsidRDefault="008F180E" w:rsidP="008F180E">
      <w:pPr>
        <w:pStyle w:val="Zkladntext"/>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30" w:name="_Toc8246411"/>
      <w:r w:rsidRPr="00001C97">
        <w:rPr>
          <w:rFonts w:ascii="Times New Roman" w:hAnsi="Times New Roman" w:cs="Times New Roman"/>
          <w:b/>
          <w:sz w:val="20"/>
          <w:szCs w:val="20"/>
        </w:rPr>
        <w:t>Deriváty</w:t>
      </w:r>
      <w:bookmarkEnd w:id="30"/>
    </w:p>
    <w:p w:rsidR="008F180E" w:rsidRPr="00AF609F" w:rsidRDefault="008F180E" w:rsidP="008F180E">
      <w:pPr>
        <w:pStyle w:val="Zkladntext"/>
        <w:rPr>
          <w:sz w:val="20"/>
          <w:szCs w:val="20"/>
        </w:rPr>
      </w:pPr>
      <w:r w:rsidRPr="00AF609F">
        <w:rPr>
          <w:sz w:val="20"/>
          <w:szCs w:val="20"/>
        </w:rPr>
        <w:t>Deriváty sa oceňujú reálnou hodnotou.</w:t>
      </w:r>
    </w:p>
    <w:p w:rsidR="008F180E" w:rsidRPr="00AF609F" w:rsidRDefault="008F180E" w:rsidP="00642C0C">
      <w:pPr>
        <w:pStyle w:val="Zkladntext"/>
        <w:jc w:val="both"/>
        <w:rPr>
          <w:sz w:val="20"/>
          <w:szCs w:val="20"/>
        </w:rPr>
      </w:pPr>
      <w:r w:rsidRPr="00AF609F">
        <w:rPr>
          <w:sz w:val="20"/>
          <w:szCs w:val="20"/>
        </w:rPr>
        <w:t>Zmeny reálnych hodnôt zabezpečovacích derivátov sa účtujú bez vplyvu na výsledok hospodárenia, priamo do vlastného imania.</w:t>
      </w:r>
    </w:p>
    <w:p w:rsidR="008F180E" w:rsidRPr="00AF609F" w:rsidRDefault="008F180E" w:rsidP="00642C0C">
      <w:pPr>
        <w:pStyle w:val="Zkladntext"/>
        <w:jc w:val="both"/>
        <w:rPr>
          <w:sz w:val="20"/>
          <w:szCs w:val="20"/>
        </w:rPr>
      </w:pPr>
      <w:r w:rsidRPr="00AF609F">
        <w:rPr>
          <w:sz w:val="20"/>
          <w:szCs w:val="20"/>
        </w:rPr>
        <w:t>Zmeny reálnych hodnôt derivátov určených na obchodovanie na tuzemskej burze, zahraničnej burze alebo na inom verejnom trhu sa účtujú s vplyvom na výsledok hospodárenia.</w:t>
      </w:r>
    </w:p>
    <w:p w:rsidR="008F180E" w:rsidRPr="00AF609F" w:rsidRDefault="008F180E" w:rsidP="00642C0C">
      <w:pPr>
        <w:pStyle w:val="Zkladntext"/>
        <w:jc w:val="both"/>
        <w:rPr>
          <w:sz w:val="20"/>
          <w:szCs w:val="20"/>
        </w:rPr>
      </w:pPr>
      <w:r w:rsidRPr="00AF609F">
        <w:rPr>
          <w:sz w:val="20"/>
          <w:szCs w:val="20"/>
        </w:rPr>
        <w:t>Zmeny reálnych hodnôt derivátov určených na obchodovanie na neverejnom trhu sa účtujú bez vplyvu na výsledok hospodárenia, priamo do vlastného imania.</w:t>
      </w:r>
    </w:p>
    <w:p w:rsidR="008F180E" w:rsidRPr="00AF609F" w:rsidRDefault="008F180E" w:rsidP="008F180E">
      <w:pPr>
        <w:pStyle w:val="Zkladntext"/>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31" w:name="_Toc8246412"/>
      <w:r w:rsidRPr="00001C97">
        <w:rPr>
          <w:rFonts w:ascii="Times New Roman" w:hAnsi="Times New Roman" w:cs="Times New Roman"/>
          <w:b/>
          <w:sz w:val="20"/>
          <w:szCs w:val="20"/>
        </w:rPr>
        <w:t>Majetok a záväzky zabezpečené derivátmi</w:t>
      </w:r>
      <w:bookmarkEnd w:id="31"/>
    </w:p>
    <w:p w:rsidR="008F180E" w:rsidRPr="00AF609F" w:rsidRDefault="008F180E" w:rsidP="00642C0C">
      <w:pPr>
        <w:pStyle w:val="Zkladntext"/>
        <w:jc w:val="both"/>
        <w:rPr>
          <w:sz w:val="20"/>
          <w:szCs w:val="20"/>
        </w:rPr>
      </w:pPr>
      <w:r w:rsidRPr="00AF609F">
        <w:rPr>
          <w:sz w:val="20"/>
          <w:szCs w:val="20"/>
        </w:rPr>
        <w:t xml:space="preserve">Majetok a záväzky zabezpečené derivátmi sa oceňujú reálnou hodnotou. Zmeny reálnych hodnôt majetku a záväzkov zabezpečených derivátmi sa účtujú bez vplyvu na výsledok hospodárenia, priamo do vlastného imania. </w:t>
      </w:r>
    </w:p>
    <w:p w:rsidR="008F180E" w:rsidRPr="00AF609F" w:rsidRDefault="008F180E" w:rsidP="008F180E">
      <w:pPr>
        <w:pStyle w:val="Zkladntext"/>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32" w:name="_Toc8246413"/>
      <w:r w:rsidRPr="00001C97">
        <w:rPr>
          <w:rFonts w:ascii="Times New Roman" w:hAnsi="Times New Roman" w:cs="Times New Roman"/>
          <w:b/>
          <w:sz w:val="20"/>
          <w:szCs w:val="20"/>
        </w:rPr>
        <w:lastRenderedPageBreak/>
        <w:t>Cudzia mena</w:t>
      </w:r>
      <w:bookmarkEnd w:id="32"/>
    </w:p>
    <w:p w:rsidR="008F180E" w:rsidRPr="00AF609F" w:rsidRDefault="008F180E" w:rsidP="00642C0C">
      <w:pPr>
        <w:pStyle w:val="Zkladntext"/>
        <w:jc w:val="both"/>
        <w:rPr>
          <w:sz w:val="20"/>
          <w:szCs w:val="20"/>
        </w:rPr>
      </w:pPr>
      <w:r w:rsidRPr="00AF609F">
        <w:rPr>
          <w:sz w:val="20"/>
          <w:szCs w:val="20"/>
        </w:rPr>
        <w:t xml:space="preserve">Majetok a záväzky vyjadrené v cudzej mene sa ku dňu uskutočnenia účtovného prípadu prepočítavajú na menu euro referenčným výmenným kurzom určeným a vyhláseným Európskou centrálnou bankou alebo Národnou bankou Slovenska v deň predchádzajúci dňu uskutočnenia účtovného prípadu. </w:t>
      </w:r>
    </w:p>
    <w:p w:rsidR="008F180E" w:rsidRPr="00AF609F" w:rsidRDefault="008F180E" w:rsidP="008F180E">
      <w:pPr>
        <w:pStyle w:val="Zkladntext"/>
        <w:rPr>
          <w:sz w:val="20"/>
          <w:szCs w:val="20"/>
        </w:rPr>
      </w:pPr>
    </w:p>
    <w:p w:rsidR="008F180E" w:rsidRPr="00AF609F" w:rsidRDefault="008F180E" w:rsidP="00642C0C">
      <w:pPr>
        <w:pStyle w:val="Zkladntext"/>
        <w:jc w:val="both"/>
        <w:rPr>
          <w:sz w:val="20"/>
          <w:szCs w:val="20"/>
        </w:rPr>
      </w:pPr>
      <w:r w:rsidRPr="00AF609F">
        <w:rPr>
          <w:sz w:val="20"/>
          <w:szCs w:val="20"/>
        </w:rPr>
        <w:t xml:space="preserve">Majetok a záväzky vyjadrené v cudzej mene (okrem prijatých a poskytnutých preddavkov) sa ku dňu, ku ktorému sa zostavuje účtovná závierka, prepočítavajú na menu euro referenčným výmenným kurzom určeným a vyhláseným Európskou centrálnou bankou alebo Národnou bankou Slovenska v deň, ku ktorému sa zostavuje účtovná závierka, a účtujú sa s vplyvom na výsledok hospodárenia. </w:t>
      </w:r>
    </w:p>
    <w:p w:rsidR="008F180E" w:rsidRPr="00AF609F" w:rsidRDefault="008F180E" w:rsidP="008F180E">
      <w:pPr>
        <w:pStyle w:val="Zkladntext"/>
        <w:rPr>
          <w:sz w:val="20"/>
          <w:szCs w:val="20"/>
        </w:rPr>
      </w:pPr>
    </w:p>
    <w:p w:rsidR="008F180E" w:rsidRPr="00AF609F" w:rsidRDefault="008F180E" w:rsidP="00642C0C">
      <w:pPr>
        <w:pStyle w:val="Zkladntext"/>
        <w:jc w:val="both"/>
        <w:rPr>
          <w:sz w:val="20"/>
          <w:szCs w:val="20"/>
        </w:rPr>
      </w:pPr>
      <w:r w:rsidRPr="00AF609F">
        <w:rPr>
          <w:sz w:val="20"/>
          <w:szCs w:val="20"/>
        </w:rPr>
        <w:t xml:space="preserve">Prijaté a poskytnuté preddavky sa ku dňu, ku ktorému sa zostavuje účtovná závierka, na menu euro už neprepočítavajú. </w:t>
      </w:r>
    </w:p>
    <w:p w:rsidR="008F180E" w:rsidRPr="00AF609F" w:rsidRDefault="008F180E" w:rsidP="008F180E">
      <w:pPr>
        <w:pStyle w:val="Zkladntext"/>
        <w:rPr>
          <w:sz w:val="20"/>
          <w:szCs w:val="20"/>
        </w:rPr>
      </w:pPr>
    </w:p>
    <w:p w:rsidR="008F180E" w:rsidRPr="00001C97" w:rsidRDefault="008F180E" w:rsidP="00976A65">
      <w:pPr>
        <w:pStyle w:val="Nadpis3"/>
        <w:numPr>
          <w:ilvl w:val="0"/>
          <w:numId w:val="28"/>
        </w:numPr>
        <w:rPr>
          <w:rFonts w:ascii="Times New Roman" w:hAnsi="Times New Roman" w:cs="Times New Roman"/>
          <w:b/>
          <w:sz w:val="20"/>
          <w:szCs w:val="20"/>
        </w:rPr>
      </w:pPr>
      <w:bookmarkStart w:id="33" w:name="_Toc8246414"/>
      <w:r w:rsidRPr="00001C97">
        <w:rPr>
          <w:rFonts w:ascii="Times New Roman" w:hAnsi="Times New Roman" w:cs="Times New Roman"/>
          <w:b/>
          <w:sz w:val="20"/>
          <w:szCs w:val="20"/>
        </w:rPr>
        <w:t>Výnosy</w:t>
      </w:r>
      <w:bookmarkEnd w:id="33"/>
    </w:p>
    <w:p w:rsidR="008F180E" w:rsidRPr="00AF609F" w:rsidRDefault="008F180E" w:rsidP="00642C0C">
      <w:pPr>
        <w:pStyle w:val="Zkladntext"/>
        <w:jc w:val="both"/>
        <w:rPr>
          <w:sz w:val="20"/>
          <w:szCs w:val="20"/>
        </w:rPr>
      </w:pPr>
      <w:r w:rsidRPr="00AF609F">
        <w:rPr>
          <w:sz w:val="20"/>
          <w:szCs w:val="20"/>
        </w:rPr>
        <w:t>Tržby za vlastné výkony a tovar neobsahujú daň z pridanej hodnoty. Sú tiež znížené o zľavy a zrážky (rabaty, bonusy, skontá, dobropisy a pod.), bez ohľadu na to, či zákazník mal vopred na zľavu nárok, alebo či ide o dodatočne uznanú zľavu.</w:t>
      </w:r>
    </w:p>
    <w:p w:rsidR="008F180E" w:rsidRDefault="008F180E" w:rsidP="008F180E">
      <w:pPr>
        <w:pStyle w:val="Zkladntext"/>
      </w:pPr>
    </w:p>
    <w:p w:rsidR="008F180E" w:rsidRPr="000E0CC8" w:rsidRDefault="008F180E" w:rsidP="00722F72">
      <w:pPr>
        <w:pStyle w:val="Nadpis2"/>
        <w:keepLines w:val="0"/>
        <w:numPr>
          <w:ilvl w:val="0"/>
          <w:numId w:val="17"/>
        </w:numPr>
        <w:jc w:val="left"/>
        <w:rPr>
          <w:rFonts w:ascii="Times New Roman" w:eastAsiaTheme="minorEastAsia" w:hAnsi="Times New Roman" w:cs="Times New Roman"/>
          <w:b/>
          <w:sz w:val="26"/>
          <w:szCs w:val="26"/>
        </w:rPr>
      </w:pPr>
      <w:bookmarkStart w:id="34" w:name="_Toc8246415"/>
      <w:r w:rsidRPr="000E0CC8">
        <w:rPr>
          <w:rFonts w:ascii="Times New Roman" w:eastAsiaTheme="minorEastAsia" w:hAnsi="Times New Roman" w:cs="Times New Roman"/>
          <w:b/>
          <w:sz w:val="26"/>
          <w:szCs w:val="26"/>
        </w:rPr>
        <w:t>I</w:t>
      </w:r>
      <w:r w:rsidR="000E0CC8">
        <w:rPr>
          <w:rFonts w:ascii="Times New Roman" w:eastAsiaTheme="minorEastAsia" w:hAnsi="Times New Roman" w:cs="Times New Roman"/>
          <w:b/>
          <w:sz w:val="26"/>
          <w:szCs w:val="26"/>
        </w:rPr>
        <w:t>nformácie, ktoré vysvetľujú a dopĺňajú položky súvahy</w:t>
      </w:r>
      <w:bookmarkEnd w:id="34"/>
    </w:p>
    <w:p w:rsidR="008F180E" w:rsidRPr="005241DE" w:rsidRDefault="008F180E" w:rsidP="008F180E">
      <w:pPr>
        <w:pStyle w:val="Zkladntext"/>
        <w:ind w:left="720"/>
        <w:rPr>
          <w:b/>
        </w:rPr>
      </w:pPr>
    </w:p>
    <w:p w:rsidR="008F180E" w:rsidRPr="0006074F" w:rsidRDefault="008F180E" w:rsidP="00722F72">
      <w:pPr>
        <w:pStyle w:val="Nadpis3"/>
        <w:numPr>
          <w:ilvl w:val="0"/>
          <w:numId w:val="23"/>
        </w:numPr>
        <w:rPr>
          <w:rFonts w:ascii="Times New Roman" w:hAnsi="Times New Roman" w:cs="Times New Roman"/>
          <w:b/>
          <w:sz w:val="20"/>
          <w:szCs w:val="20"/>
        </w:rPr>
      </w:pPr>
      <w:bookmarkStart w:id="35" w:name="_Toc8246416"/>
      <w:r w:rsidRPr="0006074F">
        <w:rPr>
          <w:rFonts w:ascii="Times New Roman" w:hAnsi="Times New Roman" w:cs="Times New Roman"/>
          <w:b/>
          <w:sz w:val="20"/>
          <w:szCs w:val="20"/>
        </w:rPr>
        <w:t>Dlhodobý nehmotný majetok a dlhodobý hmotný majetok</w:t>
      </w:r>
      <w:bookmarkEnd w:id="35"/>
    </w:p>
    <w:p w:rsidR="008F180E" w:rsidRPr="00B1412B" w:rsidRDefault="008F180E" w:rsidP="008F180E">
      <w:pPr>
        <w:pStyle w:val="Zkladntext"/>
        <w:rPr>
          <w:sz w:val="16"/>
          <w:szCs w:val="16"/>
        </w:rPr>
      </w:pPr>
    </w:p>
    <w:p w:rsidR="009C75A3" w:rsidRPr="009C75A3" w:rsidRDefault="008F180E" w:rsidP="00642C0C">
      <w:pPr>
        <w:pStyle w:val="Zkladntext"/>
        <w:jc w:val="both"/>
        <w:rPr>
          <w:sz w:val="20"/>
          <w:szCs w:val="20"/>
        </w:rPr>
      </w:pPr>
      <w:r w:rsidRPr="009C75A3">
        <w:rPr>
          <w:sz w:val="20"/>
          <w:szCs w:val="20"/>
        </w:rPr>
        <w:t>Prehľad o pohybe dlhodobého majetku od 1. januára 2018 do 31. decembra 2018 a za porovnateľné obdobie od 1. januára 2017 do 31. decembra 2017 je uvedený v nasledujúcich tabuľkách. Dlhodobý nehmotný majetok sp</w:t>
      </w:r>
      <w:r w:rsidR="0033173E" w:rsidRPr="009C75A3">
        <w:rPr>
          <w:sz w:val="20"/>
          <w:szCs w:val="20"/>
        </w:rPr>
        <w:t>oločnosť nevlastní</w:t>
      </w:r>
      <w:r w:rsidRPr="009C75A3">
        <w:rPr>
          <w:sz w:val="20"/>
          <w:szCs w:val="20"/>
        </w:rPr>
        <w:t>.</w:t>
      </w:r>
    </w:p>
    <w:p w:rsidR="008F180E" w:rsidRDefault="005663E9" w:rsidP="00642C0C">
      <w:pPr>
        <w:pStyle w:val="Zkladntext"/>
        <w:jc w:val="both"/>
        <w:rPr>
          <w:szCs w:val="18"/>
        </w:rPr>
      </w:pPr>
      <w:r>
        <w:object w:dxaOrig="12586" w:dyaOrig="8684">
          <v:shape id="_x0000_i1045" type="#_x0000_t75" style="width:451.2pt;height:355.2pt" o:ole="">
            <v:imagedata r:id="rId13" o:title=""/>
          </v:shape>
          <o:OLEObject Type="Embed" ProgID="Excel.Sheet.12" ShapeID="_x0000_i1045" DrawAspect="Content" ObjectID="_1618864699" r:id="rId14"/>
        </w:object>
      </w:r>
      <w:r w:rsidR="008F180E">
        <w:object w:dxaOrig="12586" w:dyaOrig="8684">
          <v:shape id="_x0000_i1026" type="#_x0000_t75" style="width:448.8pt;height:340.8pt" o:ole="">
            <v:imagedata r:id="rId15" o:title=""/>
          </v:shape>
          <o:OLEObject Type="Embed" ProgID="Excel.Sheet.12" ShapeID="_x0000_i1026" DrawAspect="Content" ObjectID="_1618864700" r:id="rId16"/>
        </w:object>
      </w:r>
      <w:r w:rsidR="008F180E" w:rsidRPr="009C75A3">
        <w:rPr>
          <w:sz w:val="20"/>
          <w:szCs w:val="20"/>
        </w:rPr>
        <w:t>Dlhodobý hmotný majetok nie je predmetom záložného práva.</w:t>
      </w:r>
    </w:p>
    <w:p w:rsidR="008F180E" w:rsidRDefault="008F180E" w:rsidP="008F180E">
      <w:pPr>
        <w:pStyle w:val="Zkladntext"/>
        <w:rPr>
          <w:szCs w:val="18"/>
        </w:rPr>
      </w:pPr>
    </w:p>
    <w:p w:rsidR="008F180E" w:rsidRPr="009C75A3" w:rsidRDefault="008F180E" w:rsidP="008F180E">
      <w:pPr>
        <w:pStyle w:val="Zkladntext"/>
        <w:rPr>
          <w:sz w:val="20"/>
          <w:szCs w:val="20"/>
        </w:rPr>
      </w:pPr>
      <w:r w:rsidRPr="009C75A3">
        <w:rPr>
          <w:sz w:val="20"/>
          <w:szCs w:val="20"/>
        </w:rPr>
        <w:t xml:space="preserve">Údaje o záložných právach k dlhodobému hmotnému majetku sú uvedené v nasledujúcom prehľade: </w:t>
      </w:r>
    </w:p>
    <w:p w:rsidR="008F180E" w:rsidRDefault="008F180E" w:rsidP="008F180E">
      <w:pPr>
        <w:pStyle w:val="Zkladntext"/>
        <w:rPr>
          <w:szCs w:val="18"/>
        </w:rPr>
      </w:pPr>
    </w:p>
    <w:p w:rsidR="008F180E" w:rsidRPr="00EA5EFF" w:rsidRDefault="009C75A3" w:rsidP="0033173E">
      <w:pPr>
        <w:pStyle w:val="Zkladntext"/>
        <w:jc w:val="both"/>
        <w:rPr>
          <w:sz w:val="20"/>
          <w:szCs w:val="20"/>
        </w:rPr>
      </w:pPr>
      <w:r w:rsidRPr="00157F91">
        <w:rPr>
          <w:b/>
        </w:rPr>
        <w:object w:dxaOrig="9337" w:dyaOrig="1493">
          <v:shape id="_x0000_i1027" type="#_x0000_t75" style="width:439.8pt;height:76.8pt" o:ole="" o:preferrelative="f">
            <v:imagedata r:id="rId17" o:title=""/>
            <o:lock v:ext="edit" aspectratio="f"/>
          </v:shape>
          <o:OLEObject Type="Embed" ProgID="Excel.Sheet.12" ShapeID="_x0000_i1027" DrawAspect="Content" ObjectID="_1618864701" r:id="rId18"/>
        </w:object>
      </w:r>
      <w:r w:rsidR="008F180E" w:rsidRPr="00EA5EFF">
        <w:rPr>
          <w:b/>
          <w:sz w:val="20"/>
          <w:szCs w:val="20"/>
        </w:rPr>
        <w:t>Dlhodobý hmotný majetok je poistený pre prípad škôd</w:t>
      </w:r>
      <w:r w:rsidR="008F180E" w:rsidRPr="00EA5EFF">
        <w:rPr>
          <w:sz w:val="20"/>
          <w:szCs w:val="20"/>
        </w:rPr>
        <w:t xml:space="preserve"> spôsobených krádežou a živelnou pohromou až do výšky 700.000,-. EUR. Samostatne sú poistené dopravné prostriedky spoločnosti.</w:t>
      </w:r>
      <w:r w:rsidR="002C39E4" w:rsidRPr="00EA5EFF">
        <w:rPr>
          <w:sz w:val="20"/>
          <w:szCs w:val="20"/>
        </w:rPr>
        <w:t xml:space="preserve"> Od 1.1.2019 je samostatne poistená elektráreň a jej súčasti proti akémukoľvek poškodeniu vrátane tzv. lomu stroja.</w:t>
      </w:r>
    </w:p>
    <w:p w:rsidR="0033173E" w:rsidRDefault="0033173E">
      <w:pPr>
        <w:rPr>
          <w:rFonts w:asciiTheme="majorHAnsi" w:eastAsiaTheme="majorEastAsia" w:hAnsiTheme="majorHAnsi" w:cstheme="majorBidi"/>
          <w:sz w:val="32"/>
          <w:szCs w:val="32"/>
        </w:rPr>
      </w:pPr>
      <w:r>
        <w:br w:type="page"/>
      </w:r>
    </w:p>
    <w:p w:rsidR="008F180E" w:rsidRPr="0006074F" w:rsidRDefault="008F180E" w:rsidP="00722F72">
      <w:pPr>
        <w:pStyle w:val="Nadpis3"/>
        <w:numPr>
          <w:ilvl w:val="0"/>
          <w:numId w:val="23"/>
        </w:numPr>
        <w:rPr>
          <w:rFonts w:ascii="Times New Roman" w:hAnsi="Times New Roman" w:cs="Times New Roman"/>
          <w:b/>
          <w:sz w:val="20"/>
          <w:szCs w:val="20"/>
        </w:rPr>
      </w:pPr>
      <w:r w:rsidRPr="0006074F">
        <w:rPr>
          <w:rFonts w:ascii="Times New Roman" w:hAnsi="Times New Roman" w:cs="Times New Roman"/>
          <w:b/>
          <w:sz w:val="20"/>
          <w:szCs w:val="20"/>
        </w:rPr>
        <w:lastRenderedPageBreak/>
        <w:t xml:space="preserve"> </w:t>
      </w:r>
      <w:bookmarkStart w:id="36" w:name="_Toc8246417"/>
      <w:r w:rsidRPr="0006074F">
        <w:rPr>
          <w:rFonts w:ascii="Times New Roman" w:hAnsi="Times New Roman" w:cs="Times New Roman"/>
          <w:b/>
          <w:sz w:val="20"/>
          <w:szCs w:val="20"/>
        </w:rPr>
        <w:t>Finančný majetok</w:t>
      </w:r>
      <w:bookmarkEnd w:id="36"/>
    </w:p>
    <w:p w:rsidR="008F180E" w:rsidRPr="0006074F" w:rsidRDefault="008F180E" w:rsidP="00722F72">
      <w:pPr>
        <w:pStyle w:val="Odsekzoznamu"/>
        <w:numPr>
          <w:ilvl w:val="0"/>
          <w:numId w:val="20"/>
        </w:numPr>
        <w:spacing w:before="240" w:after="0" w:line="240" w:lineRule="auto"/>
        <w:ind w:left="714" w:hanging="357"/>
        <w:contextualSpacing w:val="0"/>
        <w:rPr>
          <w:b/>
          <w:sz w:val="20"/>
          <w:szCs w:val="20"/>
        </w:rPr>
      </w:pPr>
      <w:r w:rsidRPr="0006074F">
        <w:rPr>
          <w:b/>
          <w:sz w:val="20"/>
          <w:szCs w:val="20"/>
        </w:rPr>
        <w:t>Dlhodobý finančný majetok</w:t>
      </w:r>
    </w:p>
    <w:p w:rsidR="008F180E" w:rsidRPr="009C75A3" w:rsidRDefault="008F180E" w:rsidP="0033173E">
      <w:pPr>
        <w:pStyle w:val="Zkladntext"/>
        <w:spacing w:before="240"/>
        <w:jc w:val="both"/>
        <w:rPr>
          <w:sz w:val="20"/>
          <w:szCs w:val="20"/>
        </w:rPr>
      </w:pPr>
      <w:r w:rsidRPr="009C75A3">
        <w:rPr>
          <w:sz w:val="20"/>
          <w:szCs w:val="20"/>
        </w:rPr>
        <w:t>Prehľad o pohybe dlhodobého finančného majetku od 1. januára 2018 do 31. decembra 2018 a za porovnateľné obdobie od 1. januára 2017 do 31. decembra 2017 je uvedený nižšie.</w:t>
      </w:r>
    </w:p>
    <w:p w:rsidR="008F180E" w:rsidRDefault="008F180E" w:rsidP="008F180E">
      <w:pPr>
        <w:pStyle w:val="Zkladntext"/>
      </w:pPr>
    </w:p>
    <w:p w:rsidR="008F180E" w:rsidRDefault="008F180E" w:rsidP="008F180E">
      <w:pPr>
        <w:pStyle w:val="Zkladntext"/>
      </w:pPr>
      <w:r>
        <w:object w:dxaOrig="12668" w:dyaOrig="7581">
          <v:shape id="_x0000_i1028" type="#_x0000_t75" style="width:481.8pt;height:291.6pt" o:ole="">
            <v:imagedata r:id="rId19" o:title=""/>
          </v:shape>
          <o:OLEObject Type="Embed" ProgID="Excel.Sheet.12" ShapeID="_x0000_i1028" DrawAspect="Content" ObjectID="_1618864702" r:id="rId20"/>
        </w:object>
      </w:r>
    </w:p>
    <w:p w:rsidR="008F180E" w:rsidRDefault="008F180E" w:rsidP="008F180E">
      <w:pPr>
        <w:pStyle w:val="Zkladntext"/>
      </w:pPr>
    </w:p>
    <w:p w:rsidR="008F180E" w:rsidRDefault="008F180E" w:rsidP="008F180E">
      <w:pPr>
        <w:pStyle w:val="Zkladntext"/>
      </w:pPr>
      <w:r>
        <w:object w:dxaOrig="12668" w:dyaOrig="7290">
          <v:shape id="_x0000_i1029" type="#_x0000_t75" style="width:481.8pt;height:283.8pt" o:ole="">
            <v:imagedata r:id="rId21" o:title=""/>
          </v:shape>
          <o:OLEObject Type="Embed" ProgID="Excel.Sheet.12" ShapeID="_x0000_i1029" DrawAspect="Content" ObjectID="_1618864703" r:id="rId22"/>
        </w:object>
      </w:r>
    </w:p>
    <w:p w:rsidR="008F180E" w:rsidRPr="009C75A3" w:rsidRDefault="008F180E" w:rsidP="0033173E">
      <w:pPr>
        <w:pStyle w:val="Zkladntext"/>
        <w:jc w:val="both"/>
        <w:rPr>
          <w:sz w:val="20"/>
          <w:szCs w:val="20"/>
        </w:rPr>
      </w:pPr>
      <w:r w:rsidRPr="009C75A3">
        <w:rPr>
          <w:sz w:val="20"/>
          <w:szCs w:val="20"/>
        </w:rPr>
        <w:t>Na dlhodobý finančný majetok nie je zriadené záložné právo a Spoločnosť ním môže voľne disponovať.</w:t>
      </w:r>
    </w:p>
    <w:p w:rsidR="008F180E" w:rsidRDefault="008F180E" w:rsidP="0033173E">
      <w:pPr>
        <w:pStyle w:val="Zkladntext"/>
        <w:ind w:firstLine="426"/>
        <w:jc w:val="both"/>
      </w:pPr>
      <w:r w:rsidRPr="009C75A3">
        <w:rPr>
          <w:sz w:val="20"/>
          <w:szCs w:val="20"/>
        </w:rPr>
        <w:t>K akciám spoločnosti STOTES-PP a.s. bola v roku 2014 vytvorená 100% opravná položka.</w:t>
      </w:r>
    </w:p>
    <w:p w:rsidR="0033173E" w:rsidRDefault="0033173E">
      <w:pPr>
        <w:rPr>
          <w:szCs w:val="18"/>
        </w:rPr>
      </w:pPr>
      <w:r>
        <w:rPr>
          <w:szCs w:val="18"/>
        </w:rPr>
        <w:br w:type="page"/>
      </w:r>
    </w:p>
    <w:p w:rsidR="008F180E" w:rsidRPr="009C75A3" w:rsidRDefault="008F180E" w:rsidP="0033173E">
      <w:pPr>
        <w:pStyle w:val="Zkladntext"/>
        <w:jc w:val="both"/>
        <w:rPr>
          <w:sz w:val="20"/>
          <w:szCs w:val="20"/>
        </w:rPr>
      </w:pPr>
      <w:r w:rsidRPr="009C75A3">
        <w:rPr>
          <w:sz w:val="20"/>
          <w:szCs w:val="20"/>
        </w:rPr>
        <w:lastRenderedPageBreak/>
        <w:t>Výška vlastného imania k 31. decembru 2018 a výsledku hospodárenia za účtovné obdobie 2018 podnikov ktorých akcie Spoločnosť vlastní  je uvedená v nasledujúcom prehľade:</w:t>
      </w:r>
    </w:p>
    <w:p w:rsidR="0033173E" w:rsidRDefault="008F180E" w:rsidP="0033173E">
      <w:pPr>
        <w:spacing w:after="200" w:line="276" w:lineRule="auto"/>
        <w:ind w:left="426"/>
        <w:rPr>
          <w:sz w:val="18"/>
        </w:rPr>
      </w:pPr>
      <w:r w:rsidRPr="006B6813">
        <w:object w:dxaOrig="10096" w:dyaOrig="5964">
          <v:shape id="_x0000_i1030" type="#_x0000_t75" style="width:451.2pt;height:282pt" o:ole="" o:preferrelative="f">
            <v:imagedata r:id="rId23" o:title=""/>
            <o:lock v:ext="edit" aspectratio="f"/>
          </v:shape>
          <o:OLEObject Type="Embed" ProgID="Excel.Sheet.12" ShapeID="_x0000_i1030" DrawAspect="Content" ObjectID="_1618864704" r:id="rId24"/>
        </w:object>
      </w:r>
      <w:r w:rsidR="0033173E">
        <w:rPr>
          <w:sz w:val="18"/>
        </w:rPr>
        <w:br w:type="page"/>
      </w:r>
    </w:p>
    <w:p w:rsidR="008F180E" w:rsidRPr="009C75A3" w:rsidRDefault="001E2AE6" w:rsidP="007400AF">
      <w:pPr>
        <w:spacing w:after="200" w:line="276" w:lineRule="auto"/>
        <w:ind w:left="426"/>
        <w:jc w:val="both"/>
        <w:rPr>
          <w:noProof/>
          <w:sz w:val="20"/>
          <w:szCs w:val="20"/>
        </w:rPr>
      </w:pPr>
      <w:r>
        <w:rPr>
          <w:noProof/>
          <w:sz w:val="20"/>
          <w:szCs w:val="20"/>
        </w:rPr>
        <w:lastRenderedPageBreak/>
        <w:pict>
          <v:shape id="_x0000_s1106" type="#_x0000_t75" style="position:absolute;left:0;text-align:left;margin-left:0;margin-top:45.5pt;width:448.25pt;height:265.75pt;z-index:251657728" o:preferrelative="f">
            <v:imagedata r:id="rId25" o:title=""/>
            <o:lock v:ext="edit" aspectratio="f"/>
            <w10:wrap type="square" side="right"/>
          </v:shape>
          <o:OLEObject Type="Embed" ProgID="Excel.Sheet.12" ShapeID="_x0000_s1106" DrawAspect="Content" ObjectID="_1618864720" r:id="rId26"/>
        </w:pict>
      </w:r>
      <w:r w:rsidR="008F180E" w:rsidRPr="009C75A3">
        <w:rPr>
          <w:sz w:val="20"/>
          <w:szCs w:val="20"/>
        </w:rPr>
        <w:t xml:space="preserve">Výška vlastného imania k 31. decembru 2017 a výsledku hospodárenia za účtovné obdobie 2017 </w:t>
      </w:r>
      <w:r w:rsidR="008F180E" w:rsidRPr="009C75A3">
        <w:rPr>
          <w:noProof/>
          <w:sz w:val="20"/>
          <w:szCs w:val="20"/>
        </w:rPr>
        <w:t>podnikov, ktorých akcie Spoločnosť vlastní je uvedená v nasledujúcom prehľade:</w:t>
      </w:r>
    </w:p>
    <w:p w:rsidR="008F180E" w:rsidRDefault="008F180E" w:rsidP="008F180E">
      <w:pPr>
        <w:pStyle w:val="Zkladntext"/>
      </w:pPr>
    </w:p>
    <w:p w:rsidR="008F180E" w:rsidRPr="003950C7" w:rsidRDefault="008F180E" w:rsidP="008F180E"/>
    <w:p w:rsidR="008F180E" w:rsidRPr="0006074F" w:rsidRDefault="00770026" w:rsidP="00722F72">
      <w:pPr>
        <w:pStyle w:val="Odsekzoznamu"/>
        <w:numPr>
          <w:ilvl w:val="0"/>
          <w:numId w:val="20"/>
        </w:numPr>
        <w:spacing w:before="240" w:after="0" w:line="240" w:lineRule="auto"/>
        <w:ind w:left="714" w:hanging="357"/>
        <w:contextualSpacing w:val="0"/>
        <w:rPr>
          <w:b/>
          <w:sz w:val="20"/>
          <w:szCs w:val="20"/>
        </w:rPr>
      </w:pPr>
      <w:r>
        <w:rPr>
          <w:b/>
          <w:sz w:val="20"/>
          <w:szCs w:val="20"/>
        </w:rPr>
        <w:t>Krátkodob</w:t>
      </w:r>
      <w:r w:rsidR="008F180E" w:rsidRPr="0006074F">
        <w:rPr>
          <w:b/>
          <w:sz w:val="20"/>
          <w:szCs w:val="20"/>
        </w:rPr>
        <w:t>ý finančný majetok</w:t>
      </w:r>
    </w:p>
    <w:p w:rsidR="008F180E" w:rsidRPr="009C75A3" w:rsidRDefault="008F180E" w:rsidP="007400AF">
      <w:pPr>
        <w:pStyle w:val="Zkladntext"/>
        <w:spacing w:before="120"/>
        <w:ind w:left="720"/>
        <w:jc w:val="both"/>
        <w:rPr>
          <w:sz w:val="20"/>
          <w:szCs w:val="20"/>
        </w:rPr>
      </w:pPr>
      <w:r w:rsidRPr="009C75A3">
        <w:rPr>
          <w:sz w:val="20"/>
          <w:szCs w:val="20"/>
        </w:rPr>
        <w:t>Spoločnosť vlastní vlastné akcie v</w:t>
      </w:r>
      <w:r w:rsidR="0033173E" w:rsidRPr="009C75A3">
        <w:rPr>
          <w:sz w:val="20"/>
          <w:szCs w:val="20"/>
        </w:rPr>
        <w:t> celkovej hodnote 197.485,70</w:t>
      </w:r>
      <w:r w:rsidR="00EA5EFF">
        <w:rPr>
          <w:sz w:val="20"/>
          <w:szCs w:val="20"/>
        </w:rPr>
        <w:t> </w:t>
      </w:r>
      <w:r w:rsidR="0033173E" w:rsidRPr="009C75A3">
        <w:rPr>
          <w:sz w:val="20"/>
          <w:szCs w:val="20"/>
        </w:rPr>
        <w:t xml:space="preserve">€. </w:t>
      </w:r>
      <w:r w:rsidRPr="009C75A3">
        <w:rPr>
          <w:sz w:val="20"/>
          <w:szCs w:val="20"/>
        </w:rPr>
        <w:t>V tejto hodnote vytvorila aj zákonný rezervný fond. Vlastné akcie spoločnosť kúpila za účelom zníženie ZI.</w:t>
      </w:r>
    </w:p>
    <w:p w:rsidR="0033173E" w:rsidRDefault="0033173E">
      <w:pPr>
        <w:rPr>
          <w:rFonts w:asciiTheme="majorHAnsi" w:eastAsiaTheme="majorEastAsia" w:hAnsiTheme="majorHAnsi" w:cstheme="majorBidi"/>
          <w:sz w:val="32"/>
          <w:szCs w:val="32"/>
        </w:rPr>
      </w:pPr>
      <w:r>
        <w:br w:type="page"/>
      </w:r>
    </w:p>
    <w:p w:rsidR="008F180E" w:rsidRPr="0006074F" w:rsidRDefault="008F180E" w:rsidP="00722F72">
      <w:pPr>
        <w:pStyle w:val="Nadpis3"/>
        <w:numPr>
          <w:ilvl w:val="0"/>
          <w:numId w:val="23"/>
        </w:numPr>
        <w:rPr>
          <w:rFonts w:ascii="Times New Roman" w:hAnsi="Times New Roman" w:cs="Times New Roman"/>
          <w:b/>
          <w:sz w:val="20"/>
          <w:szCs w:val="20"/>
        </w:rPr>
      </w:pPr>
      <w:bookmarkStart w:id="37" w:name="_Toc8246418"/>
      <w:r w:rsidRPr="0006074F">
        <w:rPr>
          <w:rFonts w:ascii="Times New Roman" w:hAnsi="Times New Roman" w:cs="Times New Roman"/>
          <w:b/>
          <w:sz w:val="20"/>
          <w:szCs w:val="20"/>
        </w:rPr>
        <w:lastRenderedPageBreak/>
        <w:t>Zásoby</w:t>
      </w:r>
      <w:bookmarkEnd w:id="37"/>
    </w:p>
    <w:p w:rsidR="008F180E" w:rsidRPr="009C75A3" w:rsidRDefault="008F180E" w:rsidP="009C75A3">
      <w:pPr>
        <w:pStyle w:val="Zkladntext"/>
        <w:spacing w:before="120"/>
        <w:jc w:val="both"/>
        <w:rPr>
          <w:sz w:val="20"/>
          <w:szCs w:val="20"/>
        </w:rPr>
      </w:pPr>
      <w:r w:rsidRPr="009C75A3">
        <w:rPr>
          <w:sz w:val="20"/>
          <w:szCs w:val="20"/>
        </w:rPr>
        <w:t>Situácia v zásobách na základe vykonanej fyzickej inventúry si nevyžaduje tvorbu opravných položiek.. Úžitková a kvalitatívna hodnota zásob ostala zachovaná.</w:t>
      </w:r>
    </w:p>
    <w:p w:rsidR="008F180E" w:rsidRPr="009C75A3" w:rsidRDefault="008F180E" w:rsidP="008F180E">
      <w:pPr>
        <w:pStyle w:val="Zkladntext"/>
        <w:rPr>
          <w:sz w:val="20"/>
          <w:szCs w:val="20"/>
        </w:rPr>
      </w:pPr>
    </w:p>
    <w:p w:rsidR="008F180E" w:rsidRPr="009C75A3" w:rsidRDefault="008F180E" w:rsidP="008F180E">
      <w:pPr>
        <w:pStyle w:val="Zkladntext"/>
        <w:rPr>
          <w:sz w:val="20"/>
          <w:szCs w:val="20"/>
        </w:rPr>
      </w:pPr>
      <w:r w:rsidRPr="009C75A3">
        <w:rPr>
          <w:sz w:val="20"/>
          <w:szCs w:val="20"/>
        </w:rPr>
        <w:t>Na zásoby nie je zriadené žiaden záložné právo</w:t>
      </w:r>
      <w:r w:rsidR="007400AF" w:rsidRPr="009C75A3">
        <w:rPr>
          <w:sz w:val="20"/>
          <w:szCs w:val="20"/>
        </w:rPr>
        <w:t>.</w:t>
      </w:r>
    </w:p>
    <w:p w:rsidR="008F180E" w:rsidRDefault="008F180E" w:rsidP="008F180E">
      <w:pPr>
        <w:pStyle w:val="Zkladntext"/>
      </w:pPr>
    </w:p>
    <w:p w:rsidR="008F180E" w:rsidRPr="0006074F" w:rsidRDefault="008F180E" w:rsidP="00722F72">
      <w:pPr>
        <w:pStyle w:val="Nadpis3"/>
        <w:numPr>
          <w:ilvl w:val="0"/>
          <w:numId w:val="23"/>
        </w:numPr>
        <w:rPr>
          <w:rFonts w:ascii="Times New Roman" w:hAnsi="Times New Roman" w:cs="Times New Roman"/>
          <w:b/>
          <w:sz w:val="20"/>
          <w:szCs w:val="20"/>
        </w:rPr>
      </w:pPr>
      <w:bookmarkStart w:id="38" w:name="_Toc8246419"/>
      <w:r w:rsidRPr="0006074F">
        <w:rPr>
          <w:rFonts w:ascii="Times New Roman" w:hAnsi="Times New Roman" w:cs="Times New Roman"/>
          <w:b/>
          <w:sz w:val="20"/>
          <w:szCs w:val="20"/>
        </w:rPr>
        <w:t>Údaje o zákazkovej výrobe</w:t>
      </w:r>
      <w:bookmarkEnd w:id="38"/>
    </w:p>
    <w:p w:rsidR="008F180E" w:rsidRPr="009C75A3" w:rsidRDefault="008F180E" w:rsidP="009C75A3">
      <w:pPr>
        <w:pStyle w:val="Zkladntext"/>
        <w:spacing w:before="120"/>
        <w:jc w:val="both"/>
        <w:rPr>
          <w:sz w:val="20"/>
          <w:szCs w:val="20"/>
        </w:rPr>
      </w:pPr>
      <w:r w:rsidRPr="009C75A3">
        <w:rPr>
          <w:sz w:val="20"/>
          <w:szCs w:val="20"/>
        </w:rPr>
        <w:t>Spoločnosť nerealizuje výrobu na základe zákaziek. Svoje produkty spoločnosť dodáva v štandardnom režime buď na základe dlhodobých zmlúv jedná sa hlavne o strategických odberateľov, alebo na základe krátkodobých objednávok alebo operatívne predaj zo zásob vyrobenej produkcie uloženej na sklade výrobkov.</w:t>
      </w:r>
    </w:p>
    <w:p w:rsidR="008F180E" w:rsidRDefault="008F180E" w:rsidP="008F180E">
      <w:pPr>
        <w:pStyle w:val="Zkladntext"/>
      </w:pPr>
    </w:p>
    <w:p w:rsidR="008F180E" w:rsidRPr="0006074F" w:rsidRDefault="008F180E" w:rsidP="00722F72">
      <w:pPr>
        <w:pStyle w:val="Nadpis3"/>
        <w:numPr>
          <w:ilvl w:val="0"/>
          <w:numId w:val="23"/>
        </w:numPr>
        <w:rPr>
          <w:rFonts w:ascii="Times New Roman" w:hAnsi="Times New Roman" w:cs="Times New Roman"/>
          <w:b/>
          <w:sz w:val="20"/>
          <w:szCs w:val="20"/>
        </w:rPr>
      </w:pPr>
      <w:bookmarkStart w:id="39" w:name="_Toc8246420"/>
      <w:r w:rsidRPr="0006074F">
        <w:rPr>
          <w:rFonts w:ascii="Times New Roman" w:hAnsi="Times New Roman" w:cs="Times New Roman"/>
          <w:b/>
          <w:sz w:val="20"/>
          <w:szCs w:val="20"/>
        </w:rPr>
        <w:t>Pohľadávky</w:t>
      </w:r>
      <w:bookmarkEnd w:id="39"/>
    </w:p>
    <w:p w:rsidR="008F180E" w:rsidRPr="009C75A3" w:rsidRDefault="008F180E" w:rsidP="0033173E">
      <w:pPr>
        <w:pStyle w:val="Zkladntext"/>
        <w:spacing w:before="120"/>
        <w:jc w:val="both"/>
        <w:rPr>
          <w:sz w:val="20"/>
          <w:szCs w:val="20"/>
        </w:rPr>
      </w:pPr>
      <w:r w:rsidRPr="009C75A3">
        <w:rPr>
          <w:sz w:val="20"/>
          <w:szCs w:val="20"/>
        </w:rPr>
        <w:t>Vývoj opravnej položky v priebehu účtovného obdobia je zobrazený v nasledujúcom prehľade:</w:t>
      </w:r>
    </w:p>
    <w:p w:rsidR="008F180E" w:rsidRPr="00B50225" w:rsidRDefault="008F180E" w:rsidP="008F180E">
      <w:pPr>
        <w:pStyle w:val="Zkladntext"/>
        <w:rPr>
          <w:szCs w:val="18"/>
        </w:rPr>
      </w:pPr>
    </w:p>
    <w:p w:rsidR="008F180E" w:rsidRDefault="001E2AE6" w:rsidP="008F180E">
      <w:pPr>
        <w:pStyle w:val="Zkladntext"/>
      </w:pPr>
      <w:r>
        <w:rPr>
          <w:noProof/>
        </w:rPr>
        <w:pict>
          <v:shape id="_x0000_s1107" type="#_x0000_t75" style="position:absolute;margin-left:0;margin-top:0;width:411.6pt;height:176.95pt;z-index:251663872;mso-position-horizontal:left">
            <v:imagedata r:id="rId27" o:title=""/>
            <w10:wrap type="square" side="right"/>
          </v:shape>
          <o:OLEObject Type="Embed" ProgID="Excel.Sheet.12" ShapeID="_x0000_s1107" DrawAspect="Content" ObjectID="_1618864721" r:id="rId28"/>
        </w:pict>
      </w:r>
      <w:r w:rsidR="008F180E">
        <w:br w:type="textWrapping" w:clear="all"/>
      </w:r>
    </w:p>
    <w:p w:rsidR="008F180E" w:rsidRPr="009C75A3" w:rsidRDefault="008F180E" w:rsidP="0033173E">
      <w:pPr>
        <w:pStyle w:val="Zkladntext"/>
        <w:jc w:val="both"/>
        <w:rPr>
          <w:sz w:val="20"/>
          <w:szCs w:val="20"/>
        </w:rPr>
      </w:pPr>
      <w:r w:rsidRPr="009C75A3">
        <w:rPr>
          <w:sz w:val="20"/>
          <w:szCs w:val="20"/>
        </w:rPr>
        <w:t>Opravná položka je tvorená k pohľadávkam v konkurze a k rizikovým pohľadávkam po lehote splatnosti viac ako 360 dní a to vo výške 100% nominálnej hodnoty pohľadávok</w:t>
      </w:r>
      <w:r w:rsidR="007400AF" w:rsidRPr="009C75A3">
        <w:rPr>
          <w:sz w:val="20"/>
          <w:szCs w:val="20"/>
        </w:rPr>
        <w:t>.</w:t>
      </w:r>
    </w:p>
    <w:p w:rsidR="008F180E" w:rsidRPr="0033173E" w:rsidRDefault="008F180E" w:rsidP="008F180E">
      <w:pPr>
        <w:pStyle w:val="Zkladntext"/>
      </w:pPr>
    </w:p>
    <w:p w:rsidR="008F180E" w:rsidRPr="009C75A3" w:rsidRDefault="008F180E" w:rsidP="0033173E">
      <w:pPr>
        <w:keepNext/>
        <w:tabs>
          <w:tab w:val="right" w:pos="9212"/>
        </w:tabs>
        <w:spacing w:after="200" w:line="276" w:lineRule="auto"/>
        <w:ind w:firstLine="426"/>
        <w:rPr>
          <w:sz w:val="20"/>
          <w:szCs w:val="20"/>
        </w:rPr>
      </w:pPr>
      <w:r w:rsidRPr="009C75A3">
        <w:rPr>
          <w:sz w:val="20"/>
          <w:szCs w:val="20"/>
        </w:rPr>
        <w:lastRenderedPageBreak/>
        <w:t>Veková štruktúra pohľadávok za bežné účtovné obdobie je uvedená v nasledujúcom prehľade:</w:t>
      </w:r>
      <w:r w:rsidRPr="009C75A3">
        <w:rPr>
          <w:sz w:val="20"/>
          <w:szCs w:val="20"/>
        </w:rPr>
        <w:tab/>
      </w:r>
    </w:p>
    <w:p w:rsidR="008F180E" w:rsidRDefault="008F180E" w:rsidP="0033173E">
      <w:pPr>
        <w:pStyle w:val="Zkladntext"/>
        <w:keepNext/>
      </w:pPr>
      <w:r>
        <w:object w:dxaOrig="9047" w:dyaOrig="2154">
          <v:shape id="_x0000_i1031" type="#_x0000_t75" style="width:444pt;height:106.2pt" o:ole="" o:preferrelative="f">
            <v:imagedata r:id="rId29" o:title=""/>
            <o:lock v:ext="edit" aspectratio="f"/>
          </v:shape>
          <o:OLEObject Type="Embed" ProgID="Excel.Sheet.12" ShapeID="_x0000_i1031" DrawAspect="Content" ObjectID="_1618864705" r:id="rId30"/>
        </w:object>
      </w:r>
    </w:p>
    <w:p w:rsidR="008F180E" w:rsidRPr="009C75A3" w:rsidRDefault="008F180E" w:rsidP="008F180E">
      <w:pPr>
        <w:pStyle w:val="Zkladntext"/>
        <w:rPr>
          <w:sz w:val="20"/>
          <w:szCs w:val="20"/>
        </w:rPr>
      </w:pPr>
      <w:r w:rsidRPr="009C75A3">
        <w:rPr>
          <w:sz w:val="20"/>
          <w:szCs w:val="20"/>
        </w:rPr>
        <w:t>Veková štruktúra pohľadávok za predchádzajúce účtovné obdobie je uvedená v nasledujúcom prehľade:</w:t>
      </w:r>
    </w:p>
    <w:p w:rsidR="008F180E" w:rsidRDefault="008F180E" w:rsidP="008F180E">
      <w:pPr>
        <w:pStyle w:val="Zkladntext"/>
      </w:pPr>
      <w:r>
        <w:object w:dxaOrig="9261" w:dyaOrig="2385">
          <v:shape id="_x0000_i1032" type="#_x0000_t75" style="width:442.8pt;height:124.2pt" o:ole="" o:preferrelative="f">
            <v:imagedata r:id="rId31" o:title=""/>
            <o:lock v:ext="edit" aspectratio="f"/>
          </v:shape>
          <o:OLEObject Type="Embed" ProgID="Excel.Sheet.12" ShapeID="_x0000_i1032" DrawAspect="Content" ObjectID="_1618864706" r:id="rId32"/>
        </w:object>
      </w:r>
      <w:r w:rsidRPr="00A9048F">
        <w:t xml:space="preserve"> </w:t>
      </w:r>
    </w:p>
    <w:p w:rsidR="008F180E" w:rsidRDefault="008F180E" w:rsidP="008F180E">
      <w:pPr>
        <w:pStyle w:val="Zkladntext"/>
      </w:pPr>
    </w:p>
    <w:p w:rsidR="008F180E" w:rsidRPr="009C75A3" w:rsidRDefault="008F180E" w:rsidP="009C75A3">
      <w:pPr>
        <w:pStyle w:val="Zkladntext"/>
        <w:jc w:val="both"/>
        <w:rPr>
          <w:sz w:val="20"/>
          <w:szCs w:val="20"/>
        </w:rPr>
      </w:pPr>
      <w:r w:rsidRPr="009C75A3">
        <w:rPr>
          <w:sz w:val="20"/>
          <w:szCs w:val="20"/>
        </w:rPr>
        <w:t xml:space="preserve">Na pohľadávky nie je zriadené žiadne záložné právo a žiadne pohľadávky nie sú kryté záložným právom </w:t>
      </w:r>
    </w:p>
    <w:p w:rsidR="008F180E" w:rsidRPr="0006074F" w:rsidRDefault="008F180E" w:rsidP="00722F72">
      <w:pPr>
        <w:pStyle w:val="Nadpis3"/>
        <w:numPr>
          <w:ilvl w:val="0"/>
          <w:numId w:val="23"/>
        </w:numPr>
        <w:rPr>
          <w:rFonts w:ascii="Times New Roman" w:hAnsi="Times New Roman" w:cs="Times New Roman"/>
          <w:b/>
          <w:sz w:val="20"/>
          <w:szCs w:val="20"/>
        </w:rPr>
      </w:pPr>
      <w:bookmarkStart w:id="40" w:name="_Toc8246421"/>
      <w:r w:rsidRPr="0006074F">
        <w:rPr>
          <w:rFonts w:ascii="Times New Roman" w:hAnsi="Times New Roman" w:cs="Times New Roman"/>
          <w:b/>
          <w:sz w:val="20"/>
          <w:szCs w:val="20"/>
        </w:rPr>
        <w:t>Finančné účty</w:t>
      </w:r>
      <w:bookmarkEnd w:id="40"/>
    </w:p>
    <w:p w:rsidR="008F180E" w:rsidRPr="009C75A3" w:rsidRDefault="008F180E" w:rsidP="00D3703C">
      <w:pPr>
        <w:pStyle w:val="Zkladntext"/>
        <w:spacing w:before="120"/>
        <w:jc w:val="both"/>
        <w:rPr>
          <w:sz w:val="20"/>
          <w:szCs w:val="20"/>
        </w:rPr>
      </w:pPr>
      <w:r w:rsidRPr="009C75A3">
        <w:rPr>
          <w:sz w:val="20"/>
          <w:szCs w:val="20"/>
        </w:rPr>
        <w:t xml:space="preserve">Ako finančné účty sú vykázané peniaze v pokladnici a účty v bankách. Účtami v bankách môže spoločnosť voľne disponovať. </w:t>
      </w:r>
    </w:p>
    <w:p w:rsidR="008F180E" w:rsidRPr="009C75A3" w:rsidRDefault="008F180E" w:rsidP="008F180E">
      <w:pPr>
        <w:pStyle w:val="Zkladntext"/>
        <w:rPr>
          <w:sz w:val="20"/>
          <w:szCs w:val="20"/>
        </w:rPr>
      </w:pPr>
    </w:p>
    <w:p w:rsidR="008F180E" w:rsidRPr="009C75A3" w:rsidRDefault="008F180E" w:rsidP="008F180E">
      <w:pPr>
        <w:pStyle w:val="Zkladntext"/>
        <w:rPr>
          <w:sz w:val="20"/>
          <w:szCs w:val="20"/>
        </w:rPr>
      </w:pPr>
      <w:r w:rsidRPr="009C75A3">
        <w:rPr>
          <w:sz w:val="20"/>
          <w:szCs w:val="20"/>
        </w:rPr>
        <w:t>Prehľad jednotlivých položiek finančných účtov:</w:t>
      </w:r>
    </w:p>
    <w:p w:rsidR="008F180E" w:rsidRDefault="008F180E" w:rsidP="008F180E">
      <w:pPr>
        <w:pStyle w:val="Zkladntext"/>
      </w:pPr>
    </w:p>
    <w:p w:rsidR="008F180E" w:rsidRDefault="008F180E" w:rsidP="008F180E">
      <w:pPr>
        <w:pStyle w:val="Zkladntext"/>
      </w:pPr>
      <w:r w:rsidRPr="00003C63">
        <w:object w:dxaOrig="9421" w:dyaOrig="1895">
          <v:shape id="_x0000_i1033" type="#_x0000_t75" style="width:448.2pt;height:92.4pt" o:ole="" o:preferrelative="f">
            <v:imagedata r:id="rId33" o:title=""/>
            <o:lock v:ext="edit" aspectratio="f"/>
          </v:shape>
          <o:OLEObject Type="Embed" ProgID="Excel.Sheet.12" ShapeID="_x0000_i1033" DrawAspect="Content" ObjectID="_1618864707" r:id="rId34"/>
        </w:object>
      </w:r>
    </w:p>
    <w:p w:rsidR="00D3703C" w:rsidRDefault="00D3703C">
      <w:pPr>
        <w:rPr>
          <w:rFonts w:asciiTheme="majorHAnsi" w:eastAsiaTheme="majorEastAsia" w:hAnsiTheme="majorHAnsi" w:cstheme="majorBidi"/>
          <w:sz w:val="32"/>
          <w:szCs w:val="32"/>
        </w:rPr>
      </w:pPr>
      <w:r>
        <w:br w:type="page"/>
      </w:r>
    </w:p>
    <w:p w:rsidR="008F180E" w:rsidRPr="0006074F" w:rsidRDefault="001E2AE6" w:rsidP="00722F72">
      <w:pPr>
        <w:pStyle w:val="Nadpis3"/>
        <w:numPr>
          <w:ilvl w:val="0"/>
          <w:numId w:val="23"/>
        </w:numPr>
        <w:rPr>
          <w:rFonts w:ascii="Times New Roman" w:hAnsi="Times New Roman" w:cs="Times New Roman"/>
          <w:b/>
          <w:sz w:val="20"/>
          <w:szCs w:val="20"/>
        </w:rPr>
      </w:pPr>
      <w:r>
        <w:rPr>
          <w:rFonts w:ascii="Times New Roman" w:hAnsi="Times New Roman" w:cs="Times New Roman"/>
          <w:b/>
          <w:sz w:val="20"/>
          <w:szCs w:val="20"/>
        </w:rPr>
        <w:lastRenderedPageBreak/>
        <w:pict>
          <v:shape id="_x0000_s1101" type="#_x0000_t75" style="position:absolute;left:0;text-align:left;margin-left:-28.5pt;margin-top:47.45pt;width:507.45pt;height:207.8pt;z-index:251659776" o:preferrelative="f">
            <v:imagedata r:id="rId35" o:title=""/>
            <o:lock v:ext="edit" aspectratio="f"/>
            <w10:wrap type="square" side="right"/>
          </v:shape>
          <o:OLEObject Type="Embed" ProgID="Excel.Sheet.12" ShapeID="_x0000_s1101" DrawAspect="Content" ObjectID="_1618864722" r:id="rId36"/>
        </w:pict>
      </w:r>
      <w:bookmarkStart w:id="41" w:name="_Toc8246422"/>
      <w:r w:rsidR="008F180E" w:rsidRPr="0006074F">
        <w:rPr>
          <w:rFonts w:ascii="Times New Roman" w:hAnsi="Times New Roman" w:cs="Times New Roman"/>
          <w:b/>
          <w:sz w:val="20"/>
          <w:szCs w:val="20"/>
        </w:rPr>
        <w:t>Časové rozlíšenie</w:t>
      </w:r>
      <w:bookmarkEnd w:id="41"/>
    </w:p>
    <w:p w:rsidR="00D3703C" w:rsidRPr="009C75A3" w:rsidRDefault="008F180E" w:rsidP="0064063B">
      <w:pPr>
        <w:pStyle w:val="Zkladntext"/>
        <w:keepNext/>
        <w:keepLines/>
        <w:spacing w:before="120"/>
        <w:rPr>
          <w:sz w:val="20"/>
          <w:szCs w:val="20"/>
        </w:rPr>
      </w:pPr>
      <w:r w:rsidRPr="009C75A3">
        <w:rPr>
          <w:sz w:val="20"/>
          <w:szCs w:val="20"/>
        </w:rPr>
        <w:t>Ide o tieto položky:</w:t>
      </w:r>
    </w:p>
    <w:p w:rsidR="008F180E" w:rsidRPr="000E0CC8" w:rsidRDefault="008F180E" w:rsidP="00722F72">
      <w:pPr>
        <w:pStyle w:val="Nadpis2"/>
        <w:keepLines w:val="0"/>
        <w:numPr>
          <w:ilvl w:val="0"/>
          <w:numId w:val="17"/>
        </w:numPr>
        <w:jc w:val="left"/>
        <w:rPr>
          <w:rFonts w:ascii="Times New Roman" w:eastAsiaTheme="minorEastAsia" w:hAnsi="Times New Roman" w:cs="Times New Roman"/>
          <w:b/>
          <w:sz w:val="26"/>
          <w:szCs w:val="26"/>
        </w:rPr>
      </w:pPr>
      <w:bookmarkStart w:id="42" w:name="_Toc8246423"/>
      <w:r w:rsidRPr="000E0CC8">
        <w:rPr>
          <w:rFonts w:ascii="Times New Roman" w:eastAsiaTheme="minorEastAsia" w:hAnsi="Times New Roman" w:cs="Times New Roman"/>
          <w:b/>
          <w:sz w:val="26"/>
          <w:szCs w:val="26"/>
        </w:rPr>
        <w:t>Informácie o údajoch na strane pasív súvahy</w:t>
      </w:r>
      <w:bookmarkEnd w:id="42"/>
    </w:p>
    <w:p w:rsidR="008F180E" w:rsidRDefault="008F180E" w:rsidP="008F180E">
      <w:pPr>
        <w:pStyle w:val="Zkladntext"/>
      </w:pPr>
    </w:p>
    <w:p w:rsidR="008F180E" w:rsidRPr="0006074F" w:rsidRDefault="008F180E" w:rsidP="009C75A3">
      <w:pPr>
        <w:pStyle w:val="Nadpis3"/>
        <w:numPr>
          <w:ilvl w:val="0"/>
          <w:numId w:val="24"/>
        </w:numPr>
        <w:spacing w:before="60" w:after="120"/>
        <w:rPr>
          <w:rFonts w:ascii="Times New Roman" w:hAnsi="Times New Roman" w:cs="Times New Roman"/>
          <w:b/>
          <w:sz w:val="20"/>
          <w:szCs w:val="20"/>
        </w:rPr>
      </w:pPr>
      <w:bookmarkStart w:id="43" w:name="_Toc8246424"/>
      <w:r w:rsidRPr="0006074F">
        <w:rPr>
          <w:rFonts w:ascii="Times New Roman" w:hAnsi="Times New Roman" w:cs="Times New Roman"/>
          <w:b/>
          <w:sz w:val="20"/>
          <w:szCs w:val="20"/>
        </w:rPr>
        <w:t>Vlastné imanie</w:t>
      </w:r>
      <w:bookmarkEnd w:id="43"/>
    </w:p>
    <w:p w:rsidR="008F180E" w:rsidRPr="009C75A3" w:rsidRDefault="008F180E" w:rsidP="00DA7D78">
      <w:pPr>
        <w:pStyle w:val="Zkladntext"/>
        <w:spacing w:before="60" w:after="240"/>
        <w:rPr>
          <w:sz w:val="20"/>
          <w:szCs w:val="20"/>
        </w:rPr>
      </w:pPr>
      <w:r w:rsidRPr="009C75A3">
        <w:rPr>
          <w:sz w:val="20"/>
          <w:szCs w:val="20"/>
        </w:rPr>
        <w:t>Informácie o vlastnom imaní sú uvedené nižšie.</w:t>
      </w:r>
    </w:p>
    <w:p w:rsidR="008F180E" w:rsidRPr="0006074F" w:rsidRDefault="008F180E" w:rsidP="009C75A3">
      <w:pPr>
        <w:pStyle w:val="Nadpis3"/>
        <w:numPr>
          <w:ilvl w:val="0"/>
          <w:numId w:val="24"/>
        </w:numPr>
        <w:spacing w:before="60" w:after="120"/>
        <w:rPr>
          <w:rFonts w:ascii="Times New Roman" w:hAnsi="Times New Roman" w:cs="Times New Roman"/>
          <w:b/>
          <w:sz w:val="20"/>
          <w:szCs w:val="20"/>
        </w:rPr>
      </w:pPr>
      <w:bookmarkStart w:id="44" w:name="_Toc8246425"/>
      <w:r w:rsidRPr="0006074F">
        <w:rPr>
          <w:rFonts w:ascii="Times New Roman" w:hAnsi="Times New Roman" w:cs="Times New Roman"/>
          <w:b/>
          <w:sz w:val="20"/>
          <w:szCs w:val="20"/>
        </w:rPr>
        <w:t>Rezervy</w:t>
      </w:r>
      <w:bookmarkEnd w:id="44"/>
    </w:p>
    <w:p w:rsidR="008F180E" w:rsidRDefault="001E2AE6" w:rsidP="009C75A3">
      <w:pPr>
        <w:pStyle w:val="Zkladntext"/>
        <w:spacing w:before="60"/>
        <w:jc w:val="both"/>
        <w:rPr>
          <w:sz w:val="20"/>
          <w:szCs w:val="20"/>
        </w:rPr>
      </w:pPr>
      <w:r>
        <w:rPr>
          <w:noProof/>
          <w:sz w:val="20"/>
          <w:szCs w:val="20"/>
          <w:lang w:eastAsia="sk-SK"/>
        </w:rPr>
        <w:pict>
          <v:shape id="_x0000_s1132" type="#_x0000_t75" style="position:absolute;left:0;text-align:left;margin-left:-18.9pt;margin-top:30.9pt;width:524.6pt;height:249.75pt;z-index:251664896" o:preferrelative="f">
            <v:imagedata r:id="rId37" o:title=""/>
            <o:lock v:ext="edit" aspectratio="f"/>
            <w10:wrap type="square" side="right"/>
          </v:shape>
          <o:OLEObject Type="Embed" ProgID="Excel.Sheet.12" ShapeID="_x0000_s1132" DrawAspect="Content" ObjectID="_1618864723" r:id="rId38"/>
        </w:pict>
      </w:r>
      <w:r w:rsidR="008F180E" w:rsidRPr="009C75A3">
        <w:rPr>
          <w:sz w:val="20"/>
          <w:szCs w:val="20"/>
        </w:rPr>
        <w:t>Prehľad o rezervách za bežné účtovné obdobie je uvedený v nasledujúcom prehľade:</w:t>
      </w:r>
    </w:p>
    <w:p w:rsidR="00DA7D78" w:rsidRPr="009C75A3" w:rsidRDefault="00DA7D78" w:rsidP="009C75A3">
      <w:pPr>
        <w:pStyle w:val="Zkladntext"/>
        <w:spacing w:before="60"/>
        <w:jc w:val="both"/>
        <w:rPr>
          <w:sz w:val="20"/>
          <w:szCs w:val="20"/>
        </w:rPr>
      </w:pPr>
    </w:p>
    <w:p w:rsidR="008F180E" w:rsidRDefault="001E2AE6" w:rsidP="009C75A3">
      <w:pPr>
        <w:spacing w:before="60" w:after="120"/>
        <w:jc w:val="both"/>
        <w:rPr>
          <w:sz w:val="20"/>
          <w:szCs w:val="20"/>
        </w:rPr>
      </w:pPr>
      <w:r>
        <w:rPr>
          <w:noProof/>
          <w:sz w:val="20"/>
          <w:szCs w:val="20"/>
          <w:lang w:eastAsia="sk-SK"/>
        </w:rPr>
        <w:lastRenderedPageBreak/>
        <w:pict>
          <v:shape id="_x0000_s1133" type="#_x0000_t75" style="position:absolute;left:0;text-align:left;margin-left:-11.7pt;margin-top:35.2pt;width:509.7pt;height:253.4pt;z-index:251665920" o:preferrelative="f">
            <v:imagedata r:id="rId39" o:title=""/>
            <o:lock v:ext="edit" aspectratio="f"/>
            <w10:wrap type="square" side="right"/>
          </v:shape>
          <o:OLEObject Type="Embed" ProgID="Excel.Sheet.12" ShapeID="_x0000_s1133" DrawAspect="Content" ObjectID="_1618864724" r:id="rId40"/>
        </w:pict>
      </w:r>
      <w:r w:rsidR="008F180E" w:rsidRPr="009C75A3">
        <w:rPr>
          <w:sz w:val="20"/>
          <w:szCs w:val="20"/>
        </w:rPr>
        <w:t>Prehľad o rezervách za predchádzajúce účtovné obdobie je uvedený v nasledujúcom prehľade:</w:t>
      </w:r>
    </w:p>
    <w:p w:rsidR="00DA7D78" w:rsidRPr="009C75A3" w:rsidRDefault="00DA7D78" w:rsidP="009C75A3">
      <w:pPr>
        <w:spacing w:before="60" w:after="120"/>
        <w:jc w:val="both"/>
        <w:rPr>
          <w:sz w:val="20"/>
          <w:szCs w:val="20"/>
        </w:rPr>
      </w:pPr>
    </w:p>
    <w:p w:rsidR="008F180E" w:rsidRDefault="008F180E" w:rsidP="009C75A3">
      <w:pPr>
        <w:pStyle w:val="Zkladntext"/>
        <w:spacing w:before="60"/>
      </w:pPr>
    </w:p>
    <w:p w:rsidR="008F180E" w:rsidRPr="00F47560" w:rsidRDefault="008F180E" w:rsidP="009C75A3">
      <w:pPr>
        <w:pStyle w:val="Zkladntext"/>
        <w:spacing w:before="60"/>
        <w:rPr>
          <w:b/>
        </w:rPr>
      </w:pPr>
      <w:r w:rsidRPr="00F47560">
        <w:rPr>
          <w:b/>
        </w:rPr>
        <w:t>Nevyfakturované dodávky majetku</w:t>
      </w:r>
    </w:p>
    <w:p w:rsidR="008F180E" w:rsidRPr="009C75A3" w:rsidRDefault="008F180E" w:rsidP="009C75A3">
      <w:pPr>
        <w:pStyle w:val="Zkladntext"/>
        <w:jc w:val="both"/>
        <w:rPr>
          <w:sz w:val="20"/>
          <w:szCs w:val="20"/>
        </w:rPr>
      </w:pPr>
      <w:r w:rsidRPr="009C75A3">
        <w:rPr>
          <w:sz w:val="20"/>
          <w:szCs w:val="20"/>
        </w:rPr>
        <w:t xml:space="preserve">Rezervy na nevyfakturované dodávky majetku sa nevykazujú s vplyvom na výsledok hospodárenia. </w:t>
      </w:r>
    </w:p>
    <w:p w:rsidR="008F180E" w:rsidRDefault="008F180E" w:rsidP="008F180E">
      <w:pPr>
        <w:pStyle w:val="Zkladntext"/>
      </w:pPr>
    </w:p>
    <w:p w:rsidR="0064063B" w:rsidRDefault="0064063B">
      <w:pPr>
        <w:rPr>
          <w:rFonts w:asciiTheme="majorHAnsi" w:eastAsiaTheme="majorEastAsia" w:hAnsiTheme="majorHAnsi" w:cstheme="majorBidi"/>
          <w:sz w:val="32"/>
          <w:szCs w:val="32"/>
        </w:rPr>
      </w:pPr>
      <w:r>
        <w:br w:type="page"/>
      </w:r>
    </w:p>
    <w:p w:rsidR="008F180E" w:rsidRPr="0006074F" w:rsidRDefault="008F180E" w:rsidP="00722F72">
      <w:pPr>
        <w:pStyle w:val="Nadpis3"/>
        <w:numPr>
          <w:ilvl w:val="0"/>
          <w:numId w:val="24"/>
        </w:numPr>
        <w:rPr>
          <w:rFonts w:ascii="Times New Roman" w:hAnsi="Times New Roman" w:cs="Times New Roman"/>
          <w:b/>
          <w:sz w:val="20"/>
          <w:szCs w:val="20"/>
        </w:rPr>
      </w:pPr>
      <w:bookmarkStart w:id="45" w:name="_Toc8246426"/>
      <w:r w:rsidRPr="0006074F">
        <w:rPr>
          <w:rFonts w:ascii="Times New Roman" w:hAnsi="Times New Roman" w:cs="Times New Roman"/>
          <w:b/>
          <w:sz w:val="20"/>
          <w:szCs w:val="20"/>
        </w:rPr>
        <w:lastRenderedPageBreak/>
        <w:t>Záväzky</w:t>
      </w:r>
      <w:bookmarkEnd w:id="45"/>
    </w:p>
    <w:p w:rsidR="00DA7D78" w:rsidRPr="00DA7D78" w:rsidRDefault="008F180E" w:rsidP="0064063B">
      <w:pPr>
        <w:pStyle w:val="Zkladntext"/>
        <w:keepNext/>
        <w:keepLines/>
        <w:jc w:val="both"/>
        <w:rPr>
          <w:sz w:val="20"/>
          <w:szCs w:val="20"/>
        </w:rPr>
      </w:pPr>
      <w:r w:rsidRPr="00DA7D78">
        <w:rPr>
          <w:sz w:val="20"/>
          <w:szCs w:val="20"/>
        </w:rPr>
        <w:t>Štruktúra záväzkov (okrem bankových úverov) podľa zostatkovej doby splatnosti je uvedená v nasledujúcom prehľade:</w:t>
      </w:r>
      <w:bookmarkStart w:id="46" w:name="_MON_1393713242"/>
      <w:bookmarkEnd w:id="46"/>
    </w:p>
    <w:bookmarkStart w:id="47" w:name="_MON_1393713302"/>
    <w:bookmarkEnd w:id="47"/>
    <w:p w:rsidR="008F180E" w:rsidRDefault="008F180E" w:rsidP="0064063B">
      <w:pPr>
        <w:pStyle w:val="Zkladntext"/>
        <w:keepNext/>
        <w:keepLines/>
        <w:jc w:val="both"/>
      </w:pPr>
      <w:r>
        <w:object w:dxaOrig="8956" w:dyaOrig="4005">
          <v:shape id="_x0000_i1034" type="#_x0000_t75" style="width:441.6pt;height:206.4pt" o:ole="" o:preferrelative="f">
            <v:imagedata r:id="rId41" o:title=""/>
            <o:lock v:ext="edit" aspectratio="f"/>
          </v:shape>
          <o:OLEObject Type="Embed" ProgID="Excel.Sheet.12" ShapeID="_x0000_i1034" DrawAspect="Content" ObjectID="_1618864708" r:id="rId42"/>
        </w:object>
      </w:r>
      <w:r w:rsidRPr="00BC7950">
        <w:rPr>
          <w:sz w:val="20"/>
          <w:szCs w:val="20"/>
        </w:rPr>
        <w:t>Spoločnosť nemá záväzky po dobe splatnosti a všetky svoje finančné povinnosti si plní v čase tomu určenom.</w:t>
      </w:r>
    </w:p>
    <w:p w:rsidR="008F180E" w:rsidRDefault="008F180E" w:rsidP="008F180E">
      <w:pPr>
        <w:pStyle w:val="Zkladntext"/>
      </w:pPr>
    </w:p>
    <w:p w:rsidR="00174B04" w:rsidRDefault="00174B04">
      <w:pPr>
        <w:rPr>
          <w:rFonts w:asciiTheme="majorHAnsi" w:eastAsiaTheme="majorEastAsia" w:hAnsiTheme="majorHAnsi" w:cstheme="majorBidi"/>
          <w:sz w:val="32"/>
          <w:szCs w:val="32"/>
        </w:rPr>
      </w:pPr>
      <w:r>
        <w:br w:type="page"/>
      </w:r>
    </w:p>
    <w:p w:rsidR="008F180E" w:rsidRPr="0006074F" w:rsidRDefault="008F180E" w:rsidP="00722F72">
      <w:pPr>
        <w:pStyle w:val="Nadpis3"/>
        <w:numPr>
          <w:ilvl w:val="0"/>
          <w:numId w:val="24"/>
        </w:numPr>
        <w:rPr>
          <w:rFonts w:ascii="Times New Roman" w:hAnsi="Times New Roman" w:cs="Times New Roman"/>
          <w:b/>
          <w:sz w:val="20"/>
          <w:szCs w:val="20"/>
        </w:rPr>
      </w:pPr>
      <w:bookmarkStart w:id="48" w:name="_Toc8246427"/>
      <w:r w:rsidRPr="0006074F">
        <w:rPr>
          <w:rFonts w:ascii="Times New Roman" w:hAnsi="Times New Roman" w:cs="Times New Roman"/>
          <w:b/>
          <w:sz w:val="20"/>
          <w:szCs w:val="20"/>
        </w:rPr>
        <w:lastRenderedPageBreak/>
        <w:t>Odložený daňový záväzok / pohľadávka</w:t>
      </w:r>
      <w:bookmarkEnd w:id="48"/>
    </w:p>
    <w:p w:rsidR="008F180E" w:rsidRDefault="008F180E" w:rsidP="008F180E"/>
    <w:tbl>
      <w:tblPr>
        <w:tblW w:w="9187" w:type="dxa"/>
        <w:tblCellMar>
          <w:left w:w="70" w:type="dxa"/>
          <w:right w:w="70" w:type="dxa"/>
        </w:tblCellMar>
        <w:tblLook w:val="04A0"/>
      </w:tblPr>
      <w:tblGrid>
        <w:gridCol w:w="3109"/>
        <w:gridCol w:w="1134"/>
        <w:gridCol w:w="1417"/>
        <w:gridCol w:w="1527"/>
        <w:gridCol w:w="860"/>
        <w:gridCol w:w="1140"/>
      </w:tblGrid>
      <w:tr w:rsidR="008F180E" w:rsidRPr="00C67005" w:rsidTr="008F180E">
        <w:trPr>
          <w:trHeight w:val="780"/>
        </w:trPr>
        <w:tc>
          <w:tcPr>
            <w:tcW w:w="3109" w:type="dxa"/>
            <w:tcBorders>
              <w:top w:val="single" w:sz="8" w:space="0" w:color="auto"/>
              <w:left w:val="single" w:sz="8" w:space="0" w:color="auto"/>
              <w:bottom w:val="nil"/>
              <w:right w:val="nil"/>
            </w:tcBorders>
            <w:shd w:val="clear" w:color="auto" w:fill="FFFF00"/>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 </w:t>
            </w:r>
          </w:p>
        </w:tc>
        <w:tc>
          <w:tcPr>
            <w:tcW w:w="1134" w:type="dxa"/>
            <w:tcBorders>
              <w:top w:val="single" w:sz="8" w:space="0" w:color="auto"/>
              <w:left w:val="single" w:sz="4" w:space="0" w:color="auto"/>
              <w:bottom w:val="nil"/>
              <w:right w:val="nil"/>
            </w:tcBorders>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Účtovná hodnota</w:t>
            </w:r>
          </w:p>
        </w:tc>
        <w:tc>
          <w:tcPr>
            <w:tcW w:w="1417" w:type="dxa"/>
            <w:tcBorders>
              <w:top w:val="single" w:sz="8" w:space="0" w:color="auto"/>
              <w:left w:val="single" w:sz="4" w:space="0" w:color="auto"/>
              <w:bottom w:val="nil"/>
              <w:right w:val="nil"/>
            </w:tcBorders>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Daňová základňa</w:t>
            </w:r>
          </w:p>
        </w:tc>
        <w:tc>
          <w:tcPr>
            <w:tcW w:w="1527" w:type="dxa"/>
            <w:tcBorders>
              <w:top w:val="single" w:sz="8" w:space="0" w:color="auto"/>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Rozdiel</w:t>
            </w:r>
          </w:p>
        </w:tc>
        <w:tc>
          <w:tcPr>
            <w:tcW w:w="860" w:type="dxa"/>
            <w:tcBorders>
              <w:top w:val="single" w:sz="8" w:space="0" w:color="auto"/>
              <w:left w:val="single" w:sz="4" w:space="0" w:color="auto"/>
              <w:bottom w:val="nil"/>
              <w:right w:val="single" w:sz="8" w:space="0" w:color="auto"/>
            </w:tcBorders>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Sadzba dane</w:t>
            </w:r>
          </w:p>
        </w:tc>
        <w:tc>
          <w:tcPr>
            <w:tcW w:w="1140" w:type="dxa"/>
            <w:tcBorders>
              <w:top w:val="single" w:sz="8" w:space="0" w:color="auto"/>
              <w:left w:val="single" w:sz="4" w:space="0" w:color="auto"/>
              <w:bottom w:val="nil"/>
              <w:right w:val="single" w:sz="8" w:space="0" w:color="auto"/>
            </w:tcBorders>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OD (ú.481) záväzok (+) pohľad. (-)</w:t>
            </w:r>
          </w:p>
        </w:tc>
      </w:tr>
      <w:tr w:rsidR="008F180E" w:rsidRPr="00C67005" w:rsidTr="008F180E">
        <w:trPr>
          <w:trHeight w:val="255"/>
        </w:trPr>
        <w:tc>
          <w:tcPr>
            <w:tcW w:w="3109" w:type="dxa"/>
            <w:tcBorders>
              <w:top w:val="single" w:sz="8" w:space="0" w:color="auto"/>
              <w:left w:val="single" w:sz="8" w:space="0" w:color="auto"/>
              <w:bottom w:val="nil"/>
              <w:right w:val="single" w:sz="4" w:space="0" w:color="auto"/>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PS odloženej dane</w:t>
            </w:r>
          </w:p>
        </w:tc>
        <w:tc>
          <w:tcPr>
            <w:tcW w:w="1134" w:type="dxa"/>
            <w:tcBorders>
              <w:top w:val="single" w:sz="8" w:space="0" w:color="auto"/>
              <w:left w:val="nil"/>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p>
        </w:tc>
        <w:tc>
          <w:tcPr>
            <w:tcW w:w="1417" w:type="dxa"/>
            <w:tcBorders>
              <w:top w:val="single" w:sz="8" w:space="0" w:color="auto"/>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p>
        </w:tc>
        <w:tc>
          <w:tcPr>
            <w:tcW w:w="1527" w:type="dxa"/>
            <w:tcBorders>
              <w:top w:val="single" w:sz="8" w:space="0" w:color="auto"/>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p>
        </w:tc>
        <w:tc>
          <w:tcPr>
            <w:tcW w:w="860" w:type="dxa"/>
            <w:tcBorders>
              <w:top w:val="single" w:sz="8" w:space="0" w:color="auto"/>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p>
        </w:tc>
        <w:tc>
          <w:tcPr>
            <w:tcW w:w="1140" w:type="dxa"/>
            <w:tcBorders>
              <w:top w:val="single" w:sz="8" w:space="0" w:color="auto"/>
              <w:left w:val="single" w:sz="4" w:space="0" w:color="auto"/>
              <w:bottom w:val="nil"/>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r>
      <w:tr w:rsidR="008F180E" w:rsidRPr="00C67005" w:rsidTr="008F180E">
        <w:trPr>
          <w:trHeight w:val="255"/>
        </w:trPr>
        <w:tc>
          <w:tcPr>
            <w:tcW w:w="3109" w:type="dxa"/>
            <w:tcBorders>
              <w:top w:val="nil"/>
              <w:left w:val="single" w:sz="8" w:space="0" w:color="auto"/>
              <w:bottom w:val="nil"/>
              <w:right w:val="single" w:sz="4" w:space="0" w:color="auto"/>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DNM a DHM</w:t>
            </w:r>
          </w:p>
        </w:tc>
        <w:tc>
          <w:tcPr>
            <w:tcW w:w="1134" w:type="dxa"/>
            <w:tcBorders>
              <w:top w:val="nil"/>
              <w:left w:val="nil"/>
              <w:bottom w:val="nil"/>
              <w:right w:val="single" w:sz="4"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1 635 977</w:t>
            </w:r>
          </w:p>
        </w:tc>
        <w:tc>
          <w:tcPr>
            <w:tcW w:w="1417" w:type="dxa"/>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2 224 590</w:t>
            </w:r>
          </w:p>
        </w:tc>
        <w:tc>
          <w:tcPr>
            <w:tcW w:w="152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-588 613</w:t>
            </w:r>
          </w:p>
        </w:tc>
        <w:tc>
          <w:tcPr>
            <w:tcW w:w="860"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21</w:t>
            </w:r>
          </w:p>
        </w:tc>
        <w:tc>
          <w:tcPr>
            <w:tcW w:w="1140" w:type="dxa"/>
            <w:tcBorders>
              <w:top w:val="nil"/>
              <w:left w:val="single" w:sz="4" w:space="0" w:color="auto"/>
              <w:bottom w:val="nil"/>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-123 609</w:t>
            </w:r>
          </w:p>
        </w:tc>
      </w:tr>
      <w:tr w:rsidR="008F180E" w:rsidRPr="00C67005" w:rsidTr="008F180E">
        <w:trPr>
          <w:trHeight w:val="255"/>
        </w:trPr>
        <w:tc>
          <w:tcPr>
            <w:tcW w:w="3109" w:type="dxa"/>
            <w:tcBorders>
              <w:top w:val="nil"/>
              <w:left w:val="single" w:sz="8" w:space="0" w:color="auto"/>
              <w:bottom w:val="nil"/>
              <w:right w:val="single" w:sz="4" w:space="0" w:color="auto"/>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DFM - OP</w:t>
            </w:r>
          </w:p>
        </w:tc>
        <w:tc>
          <w:tcPr>
            <w:tcW w:w="1134" w:type="dxa"/>
            <w:tcBorders>
              <w:top w:val="nil"/>
              <w:left w:val="nil"/>
              <w:bottom w:val="nil"/>
              <w:right w:val="single" w:sz="4"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23 513</w:t>
            </w:r>
          </w:p>
        </w:tc>
        <w:tc>
          <w:tcPr>
            <w:tcW w:w="1417" w:type="dxa"/>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43 430</w:t>
            </w:r>
          </w:p>
        </w:tc>
        <w:tc>
          <w:tcPr>
            <w:tcW w:w="152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-19 917</w:t>
            </w:r>
          </w:p>
        </w:tc>
        <w:tc>
          <w:tcPr>
            <w:tcW w:w="860"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21</w:t>
            </w:r>
          </w:p>
        </w:tc>
        <w:tc>
          <w:tcPr>
            <w:tcW w:w="1140" w:type="dxa"/>
            <w:tcBorders>
              <w:top w:val="nil"/>
              <w:left w:val="single" w:sz="4" w:space="0" w:color="auto"/>
              <w:bottom w:val="nil"/>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-4 183</w:t>
            </w:r>
          </w:p>
        </w:tc>
      </w:tr>
      <w:tr w:rsidR="008F180E" w:rsidRPr="00C67005" w:rsidTr="008F180E">
        <w:trPr>
          <w:trHeight w:val="255"/>
        </w:trPr>
        <w:tc>
          <w:tcPr>
            <w:tcW w:w="3109" w:type="dxa"/>
            <w:tcBorders>
              <w:top w:val="nil"/>
              <w:left w:val="single" w:sz="8" w:space="0" w:color="auto"/>
              <w:bottom w:val="nil"/>
              <w:right w:val="single" w:sz="4" w:space="0" w:color="auto"/>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Zásoby</w:t>
            </w:r>
          </w:p>
        </w:tc>
        <w:tc>
          <w:tcPr>
            <w:tcW w:w="1134" w:type="dxa"/>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524 209</w:t>
            </w:r>
          </w:p>
        </w:tc>
        <w:tc>
          <w:tcPr>
            <w:tcW w:w="141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524 209</w:t>
            </w:r>
          </w:p>
        </w:tc>
        <w:tc>
          <w:tcPr>
            <w:tcW w:w="152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c>
          <w:tcPr>
            <w:tcW w:w="860"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21</w:t>
            </w:r>
          </w:p>
        </w:tc>
        <w:tc>
          <w:tcPr>
            <w:tcW w:w="1140" w:type="dxa"/>
            <w:tcBorders>
              <w:top w:val="nil"/>
              <w:left w:val="single" w:sz="4" w:space="0" w:color="auto"/>
              <w:bottom w:val="nil"/>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r>
      <w:tr w:rsidR="008F180E" w:rsidRPr="00C67005" w:rsidTr="008F180E">
        <w:trPr>
          <w:trHeight w:val="255"/>
        </w:trPr>
        <w:tc>
          <w:tcPr>
            <w:tcW w:w="3109" w:type="dxa"/>
            <w:tcBorders>
              <w:top w:val="nil"/>
              <w:left w:val="single" w:sz="8" w:space="0" w:color="auto"/>
              <w:bottom w:val="nil"/>
              <w:right w:val="single" w:sz="4" w:space="0" w:color="auto"/>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 xml:space="preserve">Pohľadávky </w:t>
            </w:r>
          </w:p>
        </w:tc>
        <w:tc>
          <w:tcPr>
            <w:tcW w:w="1134" w:type="dxa"/>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419 421</w:t>
            </w:r>
          </w:p>
        </w:tc>
        <w:tc>
          <w:tcPr>
            <w:tcW w:w="141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419 421</w:t>
            </w:r>
          </w:p>
        </w:tc>
        <w:tc>
          <w:tcPr>
            <w:tcW w:w="152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c>
          <w:tcPr>
            <w:tcW w:w="860"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21</w:t>
            </w:r>
          </w:p>
        </w:tc>
        <w:tc>
          <w:tcPr>
            <w:tcW w:w="1140" w:type="dxa"/>
            <w:tcBorders>
              <w:top w:val="nil"/>
              <w:left w:val="single" w:sz="4" w:space="0" w:color="auto"/>
              <w:bottom w:val="nil"/>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r>
      <w:tr w:rsidR="008F180E" w:rsidRPr="00C67005" w:rsidTr="008F180E">
        <w:trPr>
          <w:trHeight w:val="255"/>
        </w:trPr>
        <w:tc>
          <w:tcPr>
            <w:tcW w:w="3109" w:type="dxa"/>
            <w:tcBorders>
              <w:top w:val="nil"/>
              <w:left w:val="single" w:sz="8" w:space="0" w:color="auto"/>
              <w:bottom w:val="nil"/>
              <w:right w:val="single" w:sz="4" w:space="0" w:color="auto"/>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Záväzky (-) nezaplatené nájomné,...</w:t>
            </w:r>
          </w:p>
        </w:tc>
        <w:tc>
          <w:tcPr>
            <w:tcW w:w="1134" w:type="dxa"/>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-5 896</w:t>
            </w:r>
          </w:p>
        </w:tc>
        <w:tc>
          <w:tcPr>
            <w:tcW w:w="141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c>
          <w:tcPr>
            <w:tcW w:w="152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-5 896</w:t>
            </w:r>
          </w:p>
        </w:tc>
        <w:tc>
          <w:tcPr>
            <w:tcW w:w="860"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21</w:t>
            </w:r>
          </w:p>
        </w:tc>
        <w:tc>
          <w:tcPr>
            <w:tcW w:w="1140" w:type="dxa"/>
            <w:tcBorders>
              <w:top w:val="nil"/>
              <w:left w:val="single" w:sz="4" w:space="0" w:color="auto"/>
              <w:bottom w:val="nil"/>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-1 238</w:t>
            </w:r>
          </w:p>
        </w:tc>
      </w:tr>
      <w:tr w:rsidR="008F180E" w:rsidRPr="00C67005" w:rsidTr="008F180E">
        <w:trPr>
          <w:trHeight w:val="255"/>
        </w:trPr>
        <w:tc>
          <w:tcPr>
            <w:tcW w:w="3109" w:type="dxa"/>
            <w:tcBorders>
              <w:top w:val="nil"/>
              <w:left w:val="single" w:sz="8" w:space="0" w:color="auto"/>
              <w:bottom w:val="nil"/>
              <w:right w:val="single" w:sz="4" w:space="0" w:color="auto"/>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Záväzky (-) rezervy</w:t>
            </w:r>
          </w:p>
        </w:tc>
        <w:tc>
          <w:tcPr>
            <w:tcW w:w="1134" w:type="dxa"/>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-4 405</w:t>
            </w:r>
          </w:p>
        </w:tc>
        <w:tc>
          <w:tcPr>
            <w:tcW w:w="141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c>
          <w:tcPr>
            <w:tcW w:w="152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-4 405</w:t>
            </w:r>
          </w:p>
        </w:tc>
        <w:tc>
          <w:tcPr>
            <w:tcW w:w="860"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21</w:t>
            </w:r>
          </w:p>
        </w:tc>
        <w:tc>
          <w:tcPr>
            <w:tcW w:w="1140" w:type="dxa"/>
            <w:tcBorders>
              <w:top w:val="nil"/>
              <w:left w:val="single" w:sz="4" w:space="0" w:color="auto"/>
              <w:bottom w:val="nil"/>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-925</w:t>
            </w:r>
          </w:p>
        </w:tc>
      </w:tr>
      <w:tr w:rsidR="008F180E" w:rsidRPr="00C67005" w:rsidTr="008F180E">
        <w:trPr>
          <w:trHeight w:val="270"/>
        </w:trPr>
        <w:tc>
          <w:tcPr>
            <w:tcW w:w="3109" w:type="dxa"/>
            <w:tcBorders>
              <w:top w:val="nil"/>
              <w:left w:val="single" w:sz="8" w:space="0" w:color="auto"/>
              <w:bottom w:val="single" w:sz="8" w:space="0" w:color="auto"/>
              <w:right w:val="single" w:sz="4" w:space="0" w:color="auto"/>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Ostatné aktíva (+)/pasíva (-)</w:t>
            </w:r>
          </w:p>
        </w:tc>
        <w:tc>
          <w:tcPr>
            <w:tcW w:w="1134" w:type="dxa"/>
            <w:tcBorders>
              <w:top w:val="nil"/>
              <w:left w:val="nil"/>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p>
        </w:tc>
        <w:tc>
          <w:tcPr>
            <w:tcW w:w="1417" w:type="dxa"/>
            <w:tcBorders>
              <w:top w:val="nil"/>
              <w:left w:val="single" w:sz="4" w:space="0" w:color="auto"/>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p>
        </w:tc>
        <w:tc>
          <w:tcPr>
            <w:tcW w:w="1527" w:type="dxa"/>
            <w:tcBorders>
              <w:top w:val="nil"/>
              <w:left w:val="single" w:sz="4" w:space="0" w:color="auto"/>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c>
          <w:tcPr>
            <w:tcW w:w="860" w:type="dxa"/>
            <w:tcBorders>
              <w:top w:val="nil"/>
              <w:left w:val="single" w:sz="4" w:space="0" w:color="auto"/>
              <w:bottom w:val="single" w:sz="8" w:space="0" w:color="auto"/>
              <w:right w:val="single" w:sz="4"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21</w:t>
            </w:r>
          </w:p>
        </w:tc>
        <w:tc>
          <w:tcPr>
            <w:tcW w:w="1140" w:type="dxa"/>
            <w:tcBorders>
              <w:top w:val="nil"/>
              <w:left w:val="nil"/>
              <w:bottom w:val="single" w:sz="8" w:space="0" w:color="auto"/>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r>
      <w:tr w:rsidR="008F180E" w:rsidRPr="00C67005" w:rsidTr="008F180E">
        <w:trPr>
          <w:trHeight w:val="255"/>
        </w:trPr>
        <w:tc>
          <w:tcPr>
            <w:tcW w:w="3109" w:type="dxa"/>
            <w:tcBorders>
              <w:top w:val="nil"/>
              <w:left w:val="single" w:sz="8" w:space="0" w:color="auto"/>
              <w:bottom w:val="single" w:sz="4" w:space="0" w:color="auto"/>
              <w:right w:val="nil"/>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Spolu - odložený daňový záväzok (+):</w:t>
            </w:r>
          </w:p>
        </w:tc>
        <w:tc>
          <w:tcPr>
            <w:tcW w:w="1134" w:type="dxa"/>
            <w:tcBorders>
              <w:top w:val="nil"/>
              <w:left w:val="single" w:sz="4" w:space="0" w:color="auto"/>
              <w:bottom w:val="single" w:sz="4"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417" w:type="dxa"/>
            <w:tcBorders>
              <w:top w:val="nil"/>
              <w:left w:val="single" w:sz="4" w:space="0" w:color="auto"/>
              <w:bottom w:val="single" w:sz="4"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527" w:type="dxa"/>
            <w:tcBorders>
              <w:top w:val="nil"/>
              <w:left w:val="single" w:sz="4" w:space="0" w:color="auto"/>
              <w:bottom w:val="single" w:sz="4"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860" w:type="dxa"/>
            <w:tcBorders>
              <w:top w:val="nil"/>
              <w:left w:val="single" w:sz="4" w:space="0" w:color="auto"/>
              <w:bottom w:val="single" w:sz="4"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140" w:type="dxa"/>
            <w:tcBorders>
              <w:top w:val="nil"/>
              <w:left w:val="single" w:sz="4" w:space="0" w:color="auto"/>
              <w:bottom w:val="single" w:sz="4" w:space="0" w:color="auto"/>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r>
      <w:tr w:rsidR="008F180E" w:rsidRPr="00C67005" w:rsidTr="008F180E">
        <w:trPr>
          <w:trHeight w:val="510"/>
        </w:trPr>
        <w:tc>
          <w:tcPr>
            <w:tcW w:w="3109" w:type="dxa"/>
            <w:tcBorders>
              <w:top w:val="nil"/>
              <w:left w:val="single" w:sz="8" w:space="0" w:color="auto"/>
              <w:bottom w:val="single" w:sz="4" w:space="0" w:color="auto"/>
              <w:right w:val="nil"/>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Spolu - odložená daňová pohľadávka (-):</w:t>
            </w:r>
          </w:p>
        </w:tc>
        <w:tc>
          <w:tcPr>
            <w:tcW w:w="1134" w:type="dxa"/>
            <w:tcBorders>
              <w:top w:val="nil"/>
              <w:left w:val="single" w:sz="4" w:space="0" w:color="auto"/>
              <w:bottom w:val="single" w:sz="4"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417" w:type="dxa"/>
            <w:tcBorders>
              <w:top w:val="nil"/>
              <w:left w:val="single" w:sz="4" w:space="0" w:color="auto"/>
              <w:bottom w:val="single" w:sz="4"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527" w:type="dxa"/>
            <w:tcBorders>
              <w:top w:val="nil"/>
              <w:left w:val="single" w:sz="4" w:space="0" w:color="auto"/>
              <w:bottom w:val="single" w:sz="4"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860" w:type="dxa"/>
            <w:tcBorders>
              <w:top w:val="nil"/>
              <w:left w:val="single" w:sz="4" w:space="0" w:color="auto"/>
              <w:bottom w:val="single" w:sz="4"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140" w:type="dxa"/>
            <w:tcBorders>
              <w:top w:val="nil"/>
              <w:left w:val="single" w:sz="4" w:space="0" w:color="auto"/>
              <w:bottom w:val="single" w:sz="4" w:space="0" w:color="auto"/>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-129 955</w:t>
            </w:r>
          </w:p>
        </w:tc>
      </w:tr>
      <w:tr w:rsidR="008F180E" w:rsidRPr="00C67005" w:rsidTr="008F180E">
        <w:trPr>
          <w:trHeight w:val="765"/>
        </w:trPr>
        <w:tc>
          <w:tcPr>
            <w:tcW w:w="3109" w:type="dxa"/>
            <w:tcBorders>
              <w:top w:val="nil"/>
              <w:left w:val="single" w:sz="8" w:space="0" w:color="auto"/>
              <w:bottom w:val="nil"/>
              <w:right w:val="nil"/>
            </w:tcBorders>
            <w:vAlign w:val="bottom"/>
            <w:hideMark/>
          </w:tcPr>
          <w:p w:rsidR="008F180E" w:rsidRPr="00C67005" w:rsidRDefault="008F180E" w:rsidP="00C67005">
            <w:pPr>
              <w:rPr>
                <w:rFonts w:ascii="Times New Roman" w:hAnsi="Times New Roman" w:cs="Times New Roman"/>
                <w:sz w:val="18"/>
                <w:szCs w:val="18"/>
                <w:lang w:eastAsia="sk-SK"/>
              </w:rPr>
            </w:pPr>
            <w:proofErr w:type="spellStart"/>
            <w:r w:rsidRPr="00C67005">
              <w:rPr>
                <w:rFonts w:ascii="Times New Roman" w:hAnsi="Times New Roman" w:cs="Times New Roman"/>
                <w:sz w:val="18"/>
                <w:szCs w:val="18"/>
                <w:lang w:eastAsia="sk-SK"/>
              </w:rPr>
              <w:t>ODP-možnosť</w:t>
            </w:r>
            <w:proofErr w:type="spellEnd"/>
            <w:r w:rsidRPr="00C67005">
              <w:rPr>
                <w:rFonts w:ascii="Times New Roman" w:hAnsi="Times New Roman" w:cs="Times New Roman"/>
                <w:sz w:val="18"/>
                <w:szCs w:val="18"/>
                <w:lang w:eastAsia="sk-SK"/>
              </w:rPr>
              <w:t xml:space="preserve"> umorovania daňových strát, resp. prevedenia daňových nárokov do budúcnosti (-)</w:t>
            </w:r>
          </w:p>
        </w:tc>
        <w:tc>
          <w:tcPr>
            <w:tcW w:w="1134"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41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p>
        </w:tc>
        <w:tc>
          <w:tcPr>
            <w:tcW w:w="1527"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860" w:type="dxa"/>
            <w:tcBorders>
              <w:top w:val="nil"/>
              <w:left w:val="single" w:sz="4" w:space="0" w:color="auto"/>
              <w:bottom w:val="nil"/>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21</w:t>
            </w:r>
          </w:p>
        </w:tc>
        <w:tc>
          <w:tcPr>
            <w:tcW w:w="1140" w:type="dxa"/>
            <w:tcBorders>
              <w:top w:val="nil"/>
              <w:left w:val="single" w:sz="4" w:space="0" w:color="auto"/>
              <w:bottom w:val="nil"/>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0</w:t>
            </w:r>
          </w:p>
        </w:tc>
      </w:tr>
      <w:tr w:rsidR="008F180E" w:rsidRPr="00C67005" w:rsidTr="008F180E">
        <w:trPr>
          <w:trHeight w:val="270"/>
        </w:trPr>
        <w:tc>
          <w:tcPr>
            <w:tcW w:w="3109" w:type="dxa"/>
            <w:tcBorders>
              <w:top w:val="nil"/>
              <w:left w:val="single" w:sz="8" w:space="0" w:color="auto"/>
              <w:bottom w:val="single" w:sz="8" w:space="0" w:color="auto"/>
              <w:right w:val="nil"/>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Odložená daň spolu:</w:t>
            </w:r>
          </w:p>
        </w:tc>
        <w:tc>
          <w:tcPr>
            <w:tcW w:w="1134" w:type="dxa"/>
            <w:tcBorders>
              <w:top w:val="nil"/>
              <w:left w:val="single" w:sz="4" w:space="0" w:color="auto"/>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417" w:type="dxa"/>
            <w:tcBorders>
              <w:top w:val="nil"/>
              <w:left w:val="single" w:sz="4" w:space="0" w:color="auto"/>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527" w:type="dxa"/>
            <w:tcBorders>
              <w:top w:val="nil"/>
              <w:left w:val="single" w:sz="4" w:space="0" w:color="auto"/>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860" w:type="dxa"/>
            <w:tcBorders>
              <w:top w:val="nil"/>
              <w:left w:val="single" w:sz="4" w:space="0" w:color="auto"/>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140" w:type="dxa"/>
            <w:tcBorders>
              <w:top w:val="nil"/>
              <w:left w:val="single" w:sz="4" w:space="0" w:color="auto"/>
              <w:bottom w:val="single" w:sz="8" w:space="0" w:color="auto"/>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-129 955</w:t>
            </w:r>
          </w:p>
        </w:tc>
      </w:tr>
      <w:tr w:rsidR="008F180E" w:rsidRPr="00C67005" w:rsidTr="008F180E">
        <w:trPr>
          <w:trHeight w:val="270"/>
        </w:trPr>
        <w:tc>
          <w:tcPr>
            <w:tcW w:w="3109" w:type="dxa"/>
            <w:tcBorders>
              <w:top w:val="nil"/>
              <w:left w:val="single" w:sz="8" w:space="0" w:color="auto"/>
              <w:bottom w:val="single" w:sz="8" w:space="0" w:color="auto"/>
              <w:right w:val="nil"/>
            </w:tcBorders>
            <w:vAlign w:val="bottom"/>
            <w:hideMark/>
          </w:tcPr>
          <w:p w:rsidR="008F180E" w:rsidRPr="00C67005" w:rsidRDefault="008F180E" w:rsidP="00C67005">
            <w:pPr>
              <w:rPr>
                <w:rFonts w:ascii="Times New Roman" w:hAnsi="Times New Roman" w:cs="Times New Roman"/>
                <w:sz w:val="18"/>
                <w:szCs w:val="18"/>
                <w:lang w:eastAsia="sk-SK"/>
              </w:rPr>
            </w:pPr>
            <w:r w:rsidRPr="00C67005">
              <w:rPr>
                <w:rFonts w:ascii="Times New Roman" w:hAnsi="Times New Roman" w:cs="Times New Roman"/>
                <w:sz w:val="18"/>
                <w:szCs w:val="18"/>
                <w:lang w:eastAsia="sk-SK"/>
              </w:rPr>
              <w:t>Zaúčtovanie OD (428A, 429A/481:</w:t>
            </w:r>
          </w:p>
        </w:tc>
        <w:tc>
          <w:tcPr>
            <w:tcW w:w="1134" w:type="dxa"/>
            <w:tcBorders>
              <w:top w:val="nil"/>
              <w:left w:val="single" w:sz="4" w:space="0" w:color="auto"/>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417" w:type="dxa"/>
            <w:tcBorders>
              <w:top w:val="nil"/>
              <w:left w:val="single" w:sz="4" w:space="0" w:color="auto"/>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527" w:type="dxa"/>
            <w:tcBorders>
              <w:top w:val="nil"/>
              <w:left w:val="single" w:sz="4" w:space="0" w:color="auto"/>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860" w:type="dxa"/>
            <w:tcBorders>
              <w:top w:val="nil"/>
              <w:left w:val="single" w:sz="4" w:space="0" w:color="auto"/>
              <w:bottom w:val="single" w:sz="8" w:space="0" w:color="auto"/>
              <w:right w:val="nil"/>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x</w:t>
            </w:r>
          </w:p>
        </w:tc>
        <w:tc>
          <w:tcPr>
            <w:tcW w:w="1140" w:type="dxa"/>
            <w:tcBorders>
              <w:top w:val="nil"/>
              <w:left w:val="single" w:sz="4" w:space="0" w:color="auto"/>
              <w:bottom w:val="single" w:sz="8" w:space="0" w:color="auto"/>
              <w:right w:val="single" w:sz="8" w:space="0" w:color="auto"/>
            </w:tcBorders>
            <w:noWrap/>
            <w:vAlign w:val="bottom"/>
            <w:hideMark/>
          </w:tcPr>
          <w:p w:rsidR="008F180E" w:rsidRPr="00C67005" w:rsidRDefault="008F180E" w:rsidP="00C67005">
            <w:pPr>
              <w:jc w:val="center"/>
              <w:rPr>
                <w:rFonts w:ascii="Times New Roman" w:hAnsi="Times New Roman" w:cs="Times New Roman"/>
                <w:sz w:val="18"/>
                <w:szCs w:val="18"/>
                <w:lang w:eastAsia="sk-SK"/>
              </w:rPr>
            </w:pPr>
            <w:r w:rsidRPr="00C67005">
              <w:rPr>
                <w:rFonts w:ascii="Times New Roman" w:hAnsi="Times New Roman" w:cs="Times New Roman"/>
                <w:sz w:val="18"/>
                <w:szCs w:val="18"/>
                <w:lang w:eastAsia="sk-SK"/>
              </w:rPr>
              <w:t>-129 955</w:t>
            </w:r>
          </w:p>
        </w:tc>
      </w:tr>
    </w:tbl>
    <w:p w:rsidR="008F180E" w:rsidRDefault="008F180E" w:rsidP="008F180E">
      <w:pPr>
        <w:pStyle w:val="Zkladntext"/>
      </w:pPr>
    </w:p>
    <w:p w:rsidR="008F180E" w:rsidRDefault="008F180E" w:rsidP="008F180E">
      <w:pPr>
        <w:pStyle w:val="Nadpis2"/>
        <w:ind w:left="360"/>
      </w:pPr>
    </w:p>
    <w:p w:rsidR="0064063B" w:rsidRDefault="0064063B">
      <w:pPr>
        <w:rPr>
          <w:rFonts w:asciiTheme="majorHAnsi" w:eastAsiaTheme="majorEastAsia" w:hAnsiTheme="majorHAnsi" w:cstheme="majorBidi"/>
          <w:sz w:val="32"/>
          <w:szCs w:val="32"/>
        </w:rPr>
      </w:pPr>
      <w:r>
        <w:br w:type="page"/>
      </w:r>
    </w:p>
    <w:p w:rsidR="008F180E" w:rsidRPr="0006074F" w:rsidRDefault="008F180E" w:rsidP="00722F72">
      <w:pPr>
        <w:pStyle w:val="Nadpis3"/>
        <w:numPr>
          <w:ilvl w:val="0"/>
          <w:numId w:val="24"/>
        </w:numPr>
        <w:rPr>
          <w:rFonts w:ascii="Times New Roman" w:hAnsi="Times New Roman" w:cs="Times New Roman"/>
          <w:b/>
          <w:sz w:val="20"/>
          <w:szCs w:val="20"/>
        </w:rPr>
      </w:pPr>
      <w:bookmarkStart w:id="49" w:name="_Toc8246428"/>
      <w:r w:rsidRPr="0006074F">
        <w:rPr>
          <w:rFonts w:ascii="Times New Roman" w:hAnsi="Times New Roman" w:cs="Times New Roman"/>
          <w:b/>
          <w:sz w:val="20"/>
          <w:szCs w:val="20"/>
        </w:rPr>
        <w:lastRenderedPageBreak/>
        <w:t>Sociálny fond</w:t>
      </w:r>
      <w:bookmarkEnd w:id="49"/>
    </w:p>
    <w:p w:rsidR="008F180E" w:rsidRDefault="008F180E" w:rsidP="008F180E">
      <w:pPr>
        <w:pStyle w:val="Zkladntext"/>
      </w:pPr>
    </w:p>
    <w:p w:rsidR="008F180E" w:rsidRPr="00DA7D78" w:rsidRDefault="008F180E" w:rsidP="001E650B">
      <w:pPr>
        <w:jc w:val="both"/>
        <w:rPr>
          <w:sz w:val="20"/>
          <w:szCs w:val="20"/>
        </w:rPr>
      </w:pPr>
      <w:r w:rsidRPr="00DA7D78">
        <w:rPr>
          <w:sz w:val="20"/>
          <w:szCs w:val="20"/>
        </w:rPr>
        <w:t>Tvorba a čerpanie sociálneho fondu v priebehu účtovného obdobia sú znázornené v nasledujúcom prehľade:</w:t>
      </w:r>
    </w:p>
    <w:p w:rsidR="008F180E" w:rsidRDefault="008F180E" w:rsidP="001E650B">
      <w:pPr>
        <w:jc w:val="both"/>
      </w:pPr>
    </w:p>
    <w:p w:rsidR="008F180E" w:rsidRPr="00D16B95" w:rsidRDefault="001E2AE6" w:rsidP="001E650B">
      <w:pPr>
        <w:jc w:val="both"/>
        <w:rPr>
          <w:color w:val="000000"/>
          <w:lang w:val="de-DE"/>
        </w:rPr>
      </w:pPr>
      <w:r w:rsidRPr="001E2AE6">
        <w:rPr>
          <w:noProof/>
        </w:rPr>
        <w:pict>
          <v:shape id="_x0000_s1104" type="#_x0000_t75" style="position:absolute;left:0;text-align:left;margin-left:0;margin-top:0;width:442.75pt;height:155.4pt;z-index:251661824;mso-position-horizontal:left" o:preferrelative="f">
            <v:imagedata r:id="rId43" o:title=""/>
            <o:lock v:ext="edit" aspectratio="f"/>
            <w10:wrap type="square" side="right"/>
          </v:shape>
          <o:OLEObject Type="Embed" ProgID="Excel.Sheet.12" ShapeID="_x0000_s1104" DrawAspect="Content" ObjectID="_1618864725" r:id="rId44"/>
        </w:pict>
      </w:r>
    </w:p>
    <w:p w:rsidR="008F180E" w:rsidRPr="00DA7D78" w:rsidRDefault="008F180E" w:rsidP="001E650B">
      <w:pPr>
        <w:jc w:val="both"/>
        <w:rPr>
          <w:sz w:val="20"/>
          <w:szCs w:val="20"/>
        </w:rPr>
      </w:pPr>
      <w:r w:rsidRPr="00DA7D78">
        <w:rPr>
          <w:sz w:val="20"/>
          <w:szCs w:val="20"/>
        </w:rPr>
        <w:t>Časť sociálneho fondu sa podľa zákona o sociálnom fonde tvorí povinne na ťarchu nákladov a časť sa môže vytvárať zo zisku. Sociálny fond sa podľa zákona o sociálnom fonde čerpá na sociálne, zdravotné, rekreačné a iné potreby zamestnancov podľa vnútornej smernice pre tvorbu a použitie sociálneho fondu a v zmysle zákona o sociálnom fonde.</w:t>
      </w:r>
    </w:p>
    <w:p w:rsidR="008F180E" w:rsidRDefault="008F180E" w:rsidP="008F180E">
      <w:pPr>
        <w:pStyle w:val="Zkladntext"/>
      </w:pPr>
    </w:p>
    <w:p w:rsidR="008F180E" w:rsidRPr="0006074F" w:rsidRDefault="008F180E" w:rsidP="00722F72">
      <w:pPr>
        <w:pStyle w:val="Nadpis3"/>
        <w:numPr>
          <w:ilvl w:val="0"/>
          <w:numId w:val="24"/>
        </w:numPr>
        <w:rPr>
          <w:rFonts w:ascii="Times New Roman" w:hAnsi="Times New Roman" w:cs="Times New Roman"/>
          <w:b/>
          <w:sz w:val="20"/>
          <w:szCs w:val="20"/>
        </w:rPr>
      </w:pPr>
      <w:bookmarkStart w:id="50" w:name="_Toc8246429"/>
      <w:r w:rsidRPr="0006074F">
        <w:rPr>
          <w:rFonts w:ascii="Times New Roman" w:hAnsi="Times New Roman" w:cs="Times New Roman"/>
          <w:b/>
          <w:sz w:val="20"/>
          <w:szCs w:val="20"/>
        </w:rPr>
        <w:t>Bankové úvery</w:t>
      </w:r>
      <w:bookmarkEnd w:id="50"/>
    </w:p>
    <w:p w:rsidR="008F180E" w:rsidRDefault="008F180E" w:rsidP="008F180E">
      <w:pPr>
        <w:pStyle w:val="Zkladntext"/>
      </w:pPr>
    </w:p>
    <w:bookmarkStart w:id="51" w:name="_MON_1616956456"/>
    <w:bookmarkEnd w:id="51"/>
    <w:p w:rsidR="008F180E" w:rsidRPr="00E9433E" w:rsidRDefault="001E650B" w:rsidP="001E650B">
      <w:pPr>
        <w:jc w:val="both"/>
      </w:pPr>
      <w:r w:rsidRPr="004662DB">
        <w:object w:dxaOrig="10423" w:dyaOrig="1688">
          <v:shape id="_x0000_i1035" type="#_x0000_t75" style="width:520.8pt;height:84.6pt" o:ole="">
            <v:imagedata r:id="rId45" o:title=""/>
          </v:shape>
          <o:OLEObject Type="Embed" ProgID="Excel.Sheet.12" ShapeID="_x0000_i1035" DrawAspect="Content" ObjectID="_1618864709" r:id="rId46"/>
        </w:object>
      </w:r>
    </w:p>
    <w:p w:rsidR="008F180E" w:rsidRPr="00DA7D78" w:rsidRDefault="008F180E" w:rsidP="001E650B">
      <w:pPr>
        <w:jc w:val="both"/>
        <w:rPr>
          <w:sz w:val="20"/>
          <w:szCs w:val="20"/>
        </w:rPr>
      </w:pPr>
      <w:r w:rsidRPr="00DA7D78">
        <w:rPr>
          <w:sz w:val="20"/>
          <w:szCs w:val="20"/>
        </w:rPr>
        <w:t xml:space="preserve">Dlhodobý bankový úver bol poskytnutý na </w:t>
      </w:r>
      <w:proofErr w:type="spellStart"/>
      <w:r w:rsidRPr="00DA7D78">
        <w:rPr>
          <w:sz w:val="20"/>
          <w:szCs w:val="20"/>
        </w:rPr>
        <w:t>prefinancovanie</w:t>
      </w:r>
      <w:proofErr w:type="spellEnd"/>
      <w:r w:rsidRPr="00DA7D78">
        <w:rPr>
          <w:sz w:val="20"/>
          <w:szCs w:val="20"/>
        </w:rPr>
        <w:t xml:space="preserve"> sušiarenskej haly a </w:t>
      </w:r>
      <w:proofErr w:type="spellStart"/>
      <w:r w:rsidRPr="00DA7D78">
        <w:rPr>
          <w:sz w:val="20"/>
          <w:szCs w:val="20"/>
        </w:rPr>
        <w:t>rozmietacej</w:t>
      </w:r>
      <w:proofErr w:type="spellEnd"/>
      <w:r w:rsidRPr="00DA7D78">
        <w:rPr>
          <w:sz w:val="20"/>
          <w:szCs w:val="20"/>
        </w:rPr>
        <w:t xml:space="preserve"> píly. Dlhodobý bankový úver bol poskytnut</w:t>
      </w:r>
      <w:r w:rsidR="00174B04" w:rsidRPr="00DA7D78">
        <w:rPr>
          <w:sz w:val="20"/>
          <w:szCs w:val="20"/>
        </w:rPr>
        <w:t>ý na dobu 4 rokov. Mesačné</w:t>
      </w:r>
      <w:r w:rsidRPr="00DA7D78">
        <w:rPr>
          <w:sz w:val="20"/>
          <w:szCs w:val="20"/>
        </w:rPr>
        <w:t xml:space="preserve"> splátk</w:t>
      </w:r>
      <w:r w:rsidR="00174B04" w:rsidRPr="00DA7D78">
        <w:rPr>
          <w:sz w:val="20"/>
          <w:szCs w:val="20"/>
        </w:rPr>
        <w:t>y</w:t>
      </w:r>
      <w:r w:rsidRPr="00DA7D78">
        <w:rPr>
          <w:sz w:val="20"/>
          <w:szCs w:val="20"/>
        </w:rPr>
        <w:t xml:space="preserve"> predstavuj</w:t>
      </w:r>
      <w:r w:rsidR="00174B04" w:rsidRPr="00DA7D78">
        <w:rPr>
          <w:sz w:val="20"/>
          <w:szCs w:val="20"/>
        </w:rPr>
        <w:t>ú čiastky</w:t>
      </w:r>
      <w:r w:rsidRPr="00DA7D78">
        <w:rPr>
          <w:sz w:val="20"/>
          <w:szCs w:val="20"/>
        </w:rPr>
        <w:t xml:space="preserve"> 1.535€ a 1.334€</w:t>
      </w:r>
      <w:r w:rsidR="00174B04" w:rsidRPr="00DA7D78">
        <w:rPr>
          <w:sz w:val="20"/>
          <w:szCs w:val="20"/>
        </w:rPr>
        <w:t>,</w:t>
      </w:r>
      <w:r w:rsidRPr="00DA7D78">
        <w:rPr>
          <w:sz w:val="20"/>
          <w:szCs w:val="20"/>
        </w:rPr>
        <w:t xml:space="preserve"> úroková sadzba úveru je 2% </w:t>
      </w:r>
      <w:proofErr w:type="spellStart"/>
      <w:r w:rsidRPr="00DA7D78">
        <w:rPr>
          <w:sz w:val="20"/>
          <w:szCs w:val="20"/>
        </w:rPr>
        <w:t>p.a</w:t>
      </w:r>
      <w:proofErr w:type="spellEnd"/>
      <w:r w:rsidRPr="00DA7D78">
        <w:rPr>
          <w:sz w:val="20"/>
          <w:szCs w:val="20"/>
        </w:rPr>
        <w:t xml:space="preserve">. Zabezpečenie pohľadávok banky je </w:t>
      </w:r>
      <w:proofErr w:type="spellStart"/>
      <w:r w:rsidRPr="00DA7D78">
        <w:rPr>
          <w:sz w:val="20"/>
          <w:szCs w:val="20"/>
        </w:rPr>
        <w:t>blankozmenkou</w:t>
      </w:r>
      <w:proofErr w:type="spellEnd"/>
      <w:r w:rsidRPr="00DA7D78">
        <w:rPr>
          <w:sz w:val="20"/>
          <w:szCs w:val="20"/>
        </w:rPr>
        <w:t>.</w:t>
      </w:r>
    </w:p>
    <w:p w:rsidR="008F180E" w:rsidRDefault="008F180E" w:rsidP="008F180E">
      <w:pPr>
        <w:pStyle w:val="Zkladntext"/>
      </w:pPr>
    </w:p>
    <w:p w:rsidR="008F180E" w:rsidRPr="0006074F" w:rsidRDefault="008F180E" w:rsidP="00722F72">
      <w:pPr>
        <w:pStyle w:val="Nadpis3"/>
        <w:numPr>
          <w:ilvl w:val="0"/>
          <w:numId w:val="24"/>
        </w:numPr>
        <w:rPr>
          <w:rFonts w:ascii="Times New Roman" w:hAnsi="Times New Roman" w:cs="Times New Roman"/>
          <w:b/>
          <w:sz w:val="20"/>
          <w:szCs w:val="20"/>
        </w:rPr>
      </w:pPr>
      <w:bookmarkStart w:id="52" w:name="_Toc8246430"/>
      <w:r w:rsidRPr="0006074F">
        <w:rPr>
          <w:rFonts w:ascii="Times New Roman" w:hAnsi="Times New Roman" w:cs="Times New Roman"/>
          <w:b/>
          <w:sz w:val="20"/>
          <w:szCs w:val="20"/>
        </w:rPr>
        <w:t>Deriváty</w:t>
      </w:r>
      <w:bookmarkEnd w:id="52"/>
    </w:p>
    <w:p w:rsidR="008F180E" w:rsidRPr="00DA7D78" w:rsidRDefault="008F180E" w:rsidP="0092731F">
      <w:pPr>
        <w:jc w:val="both"/>
        <w:rPr>
          <w:sz w:val="20"/>
          <w:szCs w:val="20"/>
        </w:rPr>
      </w:pPr>
      <w:r w:rsidRPr="00DA7D78">
        <w:rPr>
          <w:sz w:val="20"/>
          <w:szCs w:val="20"/>
        </w:rPr>
        <w:t>Spoločnosť nevyužívala vo svojej činnosti žiadne bankové deriváty, ani iné finančné nástroje na zabezpečenie financovania svojej činnosti.</w:t>
      </w:r>
    </w:p>
    <w:p w:rsidR="008F180E" w:rsidRPr="0064063B" w:rsidRDefault="00174B04" w:rsidP="00DA7D78">
      <w:pPr>
        <w:pStyle w:val="Nadpis2"/>
        <w:numPr>
          <w:ilvl w:val="0"/>
          <w:numId w:val="17"/>
        </w:numPr>
        <w:jc w:val="left"/>
        <w:rPr>
          <w:rFonts w:ascii="Times New Roman" w:eastAsiaTheme="minorEastAsia" w:hAnsi="Times New Roman" w:cs="Times New Roman"/>
          <w:b/>
          <w:sz w:val="26"/>
          <w:szCs w:val="26"/>
        </w:rPr>
      </w:pPr>
      <w:bookmarkStart w:id="53" w:name="_Toc8246431"/>
      <w:r w:rsidRPr="0064063B">
        <w:rPr>
          <w:rFonts w:ascii="Times New Roman" w:eastAsiaTheme="minorEastAsia" w:hAnsi="Times New Roman" w:cs="Times New Roman"/>
          <w:b/>
          <w:sz w:val="26"/>
          <w:szCs w:val="26"/>
        </w:rPr>
        <w:lastRenderedPageBreak/>
        <w:t>I</w:t>
      </w:r>
      <w:r w:rsidR="008F180E" w:rsidRPr="0064063B">
        <w:rPr>
          <w:rFonts w:ascii="Times New Roman" w:eastAsiaTheme="minorEastAsia" w:hAnsi="Times New Roman" w:cs="Times New Roman"/>
          <w:b/>
          <w:sz w:val="26"/>
          <w:szCs w:val="26"/>
        </w:rPr>
        <w:t xml:space="preserve">nformácie, </w:t>
      </w:r>
      <w:r w:rsidRPr="0064063B">
        <w:rPr>
          <w:rFonts w:ascii="Times New Roman" w:eastAsiaTheme="minorEastAsia" w:hAnsi="Times New Roman" w:cs="Times New Roman"/>
          <w:b/>
          <w:sz w:val="26"/>
          <w:szCs w:val="26"/>
        </w:rPr>
        <w:t>ktoré vysvetľujú a dopĺňajú položky výkazu ziskov a strát</w:t>
      </w:r>
      <w:bookmarkEnd w:id="53"/>
    </w:p>
    <w:p w:rsidR="008F180E" w:rsidRPr="00001C97" w:rsidRDefault="008F180E" w:rsidP="00DA7D78">
      <w:pPr>
        <w:pStyle w:val="Nadpis3"/>
        <w:numPr>
          <w:ilvl w:val="0"/>
          <w:numId w:val="25"/>
        </w:numPr>
        <w:rPr>
          <w:rFonts w:ascii="Times New Roman" w:hAnsi="Times New Roman" w:cs="Times New Roman"/>
          <w:b/>
          <w:sz w:val="20"/>
          <w:szCs w:val="20"/>
        </w:rPr>
      </w:pPr>
      <w:bookmarkStart w:id="54" w:name="_Toc8246432"/>
      <w:r w:rsidRPr="00001C97">
        <w:rPr>
          <w:rFonts w:ascii="Times New Roman" w:hAnsi="Times New Roman" w:cs="Times New Roman"/>
          <w:b/>
          <w:sz w:val="20"/>
          <w:szCs w:val="20"/>
        </w:rPr>
        <w:t>Tržby za vlastné výkony a tovar</w:t>
      </w:r>
      <w:bookmarkEnd w:id="54"/>
    </w:p>
    <w:p w:rsidR="008F180E" w:rsidRDefault="008F180E" w:rsidP="00DA7D78">
      <w:pPr>
        <w:pStyle w:val="Zkladntext"/>
        <w:keepNext/>
        <w:keepLines/>
      </w:pPr>
    </w:p>
    <w:p w:rsidR="008F180E" w:rsidRDefault="008F180E" w:rsidP="00DA7D78">
      <w:pPr>
        <w:keepNext/>
        <w:keepLines/>
        <w:jc w:val="both"/>
      </w:pPr>
      <w:r>
        <w:t>Tržby za vlastné výkony a tovar podľa základných činností a rozhodujúcich produktov a služieb spoločnosti sú uvedené v nasledujúcom prehľade:</w:t>
      </w:r>
    </w:p>
    <w:p w:rsidR="008F180E" w:rsidRDefault="008F180E" w:rsidP="001E650B">
      <w:pPr>
        <w:jc w:val="both"/>
      </w:pPr>
    </w:p>
    <w:p w:rsidR="008F180E" w:rsidRPr="00744F91" w:rsidRDefault="008F180E" w:rsidP="001E650B">
      <w:pPr>
        <w:jc w:val="both"/>
      </w:pPr>
      <w:r>
        <w:object w:dxaOrig="9609" w:dyaOrig="2678">
          <v:shape id="_x0000_i1036" type="#_x0000_t75" style="width:455.4pt;height:133.2pt" o:ole="" o:preferrelative="f">
            <v:imagedata r:id="rId47" o:title=""/>
            <o:lock v:ext="edit" aspectratio="f"/>
          </v:shape>
          <o:OLEObject Type="Embed" ProgID="Excel.Sheet.12" ShapeID="_x0000_i1036" DrawAspect="Content" ObjectID="_1618864710" r:id="rId48"/>
        </w:object>
      </w:r>
    </w:p>
    <w:p w:rsidR="008F180E" w:rsidRPr="0006074F" w:rsidRDefault="008F180E" w:rsidP="00722F72">
      <w:pPr>
        <w:pStyle w:val="Nadpis3"/>
        <w:numPr>
          <w:ilvl w:val="0"/>
          <w:numId w:val="25"/>
        </w:numPr>
        <w:rPr>
          <w:rFonts w:ascii="Times New Roman" w:hAnsi="Times New Roman" w:cs="Times New Roman"/>
          <w:b/>
          <w:sz w:val="20"/>
          <w:szCs w:val="20"/>
        </w:rPr>
      </w:pPr>
      <w:bookmarkStart w:id="55" w:name="_Toc8246433"/>
      <w:r w:rsidRPr="0006074F">
        <w:rPr>
          <w:rFonts w:ascii="Times New Roman" w:hAnsi="Times New Roman" w:cs="Times New Roman"/>
          <w:b/>
          <w:sz w:val="20"/>
          <w:szCs w:val="20"/>
        </w:rPr>
        <w:t>Zmena stavu zásob vlastnej výroby</w:t>
      </w:r>
      <w:bookmarkEnd w:id="55"/>
    </w:p>
    <w:p w:rsidR="008F180E" w:rsidRDefault="008F180E" w:rsidP="008F180E">
      <w:pPr>
        <w:pStyle w:val="Zkladntext"/>
      </w:pPr>
    </w:p>
    <w:p w:rsidR="008F180E" w:rsidRPr="00DA7D78" w:rsidRDefault="008F180E" w:rsidP="00174B04">
      <w:pPr>
        <w:pStyle w:val="Zkladntext"/>
        <w:jc w:val="both"/>
        <w:rPr>
          <w:sz w:val="20"/>
          <w:szCs w:val="20"/>
        </w:rPr>
      </w:pPr>
      <w:r w:rsidRPr="00DA7D78">
        <w:rPr>
          <w:sz w:val="20"/>
          <w:szCs w:val="20"/>
        </w:rPr>
        <w:t>Spoločnosť má denný uzavretý výrobný cyklus z toho dôvodu nevykazuje v účtovníctve rozpracovanú výrobu, zmena stavu zásob hotových výrobkov zachytáva účtovné stavy skladu hotových výrobkov k 31.12. príslušného roku a tieto sa vždy skontrolujú fyzickou inventúrou a porovnajú s evidenčným účtovným stavom. Tento sa dokumentuje zápisom.</w:t>
      </w:r>
    </w:p>
    <w:p w:rsidR="008F180E" w:rsidRDefault="008F180E" w:rsidP="008F180E">
      <w:pPr>
        <w:pStyle w:val="Zkladntext"/>
        <w:rPr>
          <w:szCs w:val="18"/>
        </w:rPr>
      </w:pPr>
    </w:p>
    <w:p w:rsidR="008F180E" w:rsidRDefault="008F180E" w:rsidP="008F180E">
      <w:pPr>
        <w:pStyle w:val="Zkladntext"/>
      </w:pPr>
      <w:r w:rsidRPr="00BA750A">
        <w:rPr>
          <w:szCs w:val="18"/>
        </w:rPr>
        <w:t xml:space="preserve"> </w:t>
      </w:r>
      <w:r w:rsidRPr="00003C63">
        <w:object w:dxaOrig="8905" w:dyaOrig="3995">
          <v:shape id="_x0000_i1037" type="#_x0000_t75" style="width:387.6pt;height:178.8pt" o:ole="" o:preferrelative="f">
            <v:imagedata r:id="rId49" o:title=""/>
            <o:lock v:ext="edit" aspectratio="f"/>
          </v:shape>
          <o:OLEObject Type="Embed" ProgID="Excel.Sheet.12" ShapeID="_x0000_i1037" DrawAspect="Content" ObjectID="_1618864711" r:id="rId50"/>
        </w:object>
      </w:r>
    </w:p>
    <w:p w:rsidR="008F180E" w:rsidRDefault="008F180E" w:rsidP="008F180E">
      <w:pPr>
        <w:pStyle w:val="Zkladntext"/>
      </w:pPr>
    </w:p>
    <w:p w:rsidR="008F180E" w:rsidRDefault="008F180E" w:rsidP="008F180E">
      <w:pPr>
        <w:pStyle w:val="Zkladntext"/>
      </w:pPr>
    </w:p>
    <w:p w:rsidR="008F180E" w:rsidRPr="0006074F" w:rsidRDefault="00D063D8" w:rsidP="002B3C7B">
      <w:pPr>
        <w:pStyle w:val="Nadpis3"/>
        <w:numPr>
          <w:ilvl w:val="0"/>
          <w:numId w:val="25"/>
        </w:numPr>
        <w:rPr>
          <w:rFonts w:ascii="Times New Roman" w:hAnsi="Times New Roman" w:cs="Times New Roman"/>
          <w:b/>
          <w:sz w:val="20"/>
          <w:szCs w:val="20"/>
        </w:rPr>
      </w:pPr>
      <w:r>
        <w:br w:type="page"/>
      </w:r>
      <w:bookmarkStart w:id="56" w:name="_Toc8246434"/>
      <w:r w:rsidR="008F180E" w:rsidRPr="0006074F">
        <w:rPr>
          <w:rFonts w:ascii="Times New Roman" w:hAnsi="Times New Roman" w:cs="Times New Roman"/>
          <w:b/>
          <w:sz w:val="20"/>
          <w:szCs w:val="20"/>
        </w:rPr>
        <w:lastRenderedPageBreak/>
        <w:t>Aktivácia nákladov, výnosy z hospodárskej činnosti, finančnej činnosti a mimoriadnej činnosti</w:t>
      </w:r>
      <w:bookmarkEnd w:id="56"/>
    </w:p>
    <w:p w:rsidR="008F180E" w:rsidRDefault="008F180E" w:rsidP="008F180E">
      <w:pPr>
        <w:pStyle w:val="Zkladntext"/>
      </w:pPr>
    </w:p>
    <w:p w:rsidR="008F180E" w:rsidRPr="00DA7D78" w:rsidRDefault="008F180E" w:rsidP="008F180E">
      <w:pPr>
        <w:pStyle w:val="Zkladntext"/>
        <w:rPr>
          <w:sz w:val="20"/>
          <w:szCs w:val="20"/>
        </w:rPr>
      </w:pPr>
      <w:r w:rsidRPr="00DA7D78">
        <w:rPr>
          <w:sz w:val="20"/>
          <w:szCs w:val="20"/>
        </w:rPr>
        <w:t xml:space="preserve">Prehľad o výnosoch pri aktivácii nákladov, výnosoch z hospodárskej činnosti, finančnej činnosti a mimoriadnej činnosti je uvedený v nasledujúcom prehľade: </w:t>
      </w:r>
      <w:r w:rsidRPr="00DA7D78">
        <w:rPr>
          <w:sz w:val="20"/>
          <w:szCs w:val="20"/>
        </w:rPr>
        <w:br w:type="textWrapping" w:clear="all"/>
      </w:r>
    </w:p>
    <w:p w:rsidR="008F180E" w:rsidRPr="00DA7D78" w:rsidRDefault="001E2AE6" w:rsidP="008F180E">
      <w:pPr>
        <w:spacing w:after="200" w:line="276" w:lineRule="auto"/>
        <w:jc w:val="both"/>
        <w:rPr>
          <w:sz w:val="20"/>
          <w:szCs w:val="20"/>
        </w:rPr>
      </w:pPr>
      <w:r w:rsidRPr="001E2AE6">
        <w:rPr>
          <w:rFonts w:ascii="Times New Roman" w:hAnsi="Times New Roman" w:cs="Times New Roman"/>
          <w:b/>
          <w:sz w:val="20"/>
          <w:szCs w:val="20"/>
        </w:rPr>
        <w:pict>
          <v:shape id="_x0000_s1100" type="#_x0000_t75" style="position:absolute;left:0;text-align:left;margin-left:.55pt;margin-top:46pt;width:446.35pt;height:322.2pt;z-index:251658752" o:preferrelative="f">
            <v:imagedata r:id="rId51" o:title=""/>
            <o:lock v:ext="edit" aspectratio="f"/>
            <w10:wrap type="square" side="right"/>
          </v:shape>
          <o:OLEObject Type="Embed" ProgID="Excel.Sheet.12" ShapeID="_x0000_s1100" DrawAspect="Content" ObjectID="_1618864726" r:id="rId52"/>
        </w:pict>
      </w:r>
      <w:r w:rsidR="008F180E" w:rsidRPr="00DA7D78">
        <w:rPr>
          <w:sz w:val="20"/>
          <w:szCs w:val="20"/>
        </w:rPr>
        <w:t>Spoločnosť na základe vykázaných výnosov z finančných operácií zodpovedne zhodnocuje finančné aktíva na báze štandardných komerčných vzťahov s podporou spolupracujúcej finančnej inštitúcie.</w:t>
      </w:r>
    </w:p>
    <w:p w:rsidR="008F180E" w:rsidRPr="0006074F" w:rsidRDefault="008F180E" w:rsidP="00722F72">
      <w:pPr>
        <w:pStyle w:val="Nadpis3"/>
        <w:numPr>
          <w:ilvl w:val="0"/>
          <w:numId w:val="25"/>
        </w:numPr>
        <w:rPr>
          <w:rFonts w:ascii="Times New Roman" w:hAnsi="Times New Roman" w:cs="Times New Roman"/>
          <w:b/>
          <w:sz w:val="20"/>
          <w:szCs w:val="20"/>
        </w:rPr>
      </w:pPr>
      <w:bookmarkStart w:id="57" w:name="_Toc8246435"/>
      <w:r w:rsidRPr="0006074F">
        <w:rPr>
          <w:rFonts w:ascii="Times New Roman" w:hAnsi="Times New Roman" w:cs="Times New Roman"/>
          <w:b/>
          <w:sz w:val="20"/>
          <w:szCs w:val="20"/>
        </w:rPr>
        <w:t>Čistý obrat</w:t>
      </w:r>
      <w:bookmarkEnd w:id="57"/>
      <w:r w:rsidRPr="0006074F">
        <w:rPr>
          <w:rFonts w:ascii="Times New Roman" w:hAnsi="Times New Roman" w:cs="Times New Roman"/>
          <w:b/>
          <w:sz w:val="20"/>
          <w:szCs w:val="20"/>
        </w:rPr>
        <w:t xml:space="preserve"> </w:t>
      </w:r>
    </w:p>
    <w:p w:rsidR="008F180E" w:rsidRDefault="008F180E" w:rsidP="008F180E">
      <w:pPr>
        <w:pStyle w:val="Zkladntext"/>
      </w:pPr>
    </w:p>
    <w:p w:rsidR="008F180E" w:rsidRPr="00DA7D78" w:rsidRDefault="008F180E" w:rsidP="008F180E">
      <w:pPr>
        <w:pStyle w:val="Zkladntext"/>
        <w:ind w:left="142"/>
        <w:rPr>
          <w:sz w:val="20"/>
          <w:szCs w:val="20"/>
        </w:rPr>
      </w:pPr>
      <w:r w:rsidRPr="00DA7D78">
        <w:rPr>
          <w:sz w:val="20"/>
          <w:szCs w:val="20"/>
        </w:rPr>
        <w:t>Čistý obrat spoločnosti pre účely zistenia povinnosti overenia individuálnej účtovnej závierky audítorom [§ 19 ods. 1 písm. a) zákona o účtovníctve] je uvedený v nasledujúcom prehľade:</w:t>
      </w:r>
    </w:p>
    <w:p w:rsidR="008F180E" w:rsidRDefault="008F180E" w:rsidP="008F180E">
      <w:pPr>
        <w:pStyle w:val="Zkladntext"/>
      </w:pPr>
      <w:r>
        <w:object w:dxaOrig="9129" w:dyaOrig="1435">
          <v:shape id="_x0000_i1038" type="#_x0000_t75" style="width:462pt;height:74.4pt" o:ole="" o:preferrelative="f">
            <v:imagedata r:id="rId53" o:title=""/>
            <o:lock v:ext="edit" aspectratio="f"/>
          </v:shape>
          <o:OLEObject Type="Embed" ProgID="Excel.Sheet.12" ShapeID="_x0000_i1038" DrawAspect="Content" ObjectID="_1618864712" r:id="rId54"/>
        </w:object>
      </w:r>
      <w:r>
        <w:br w:type="page"/>
      </w:r>
    </w:p>
    <w:p w:rsidR="008F180E" w:rsidRPr="0006074F" w:rsidRDefault="008F180E" w:rsidP="00722F72">
      <w:pPr>
        <w:pStyle w:val="Nadpis3"/>
        <w:numPr>
          <w:ilvl w:val="0"/>
          <w:numId w:val="25"/>
        </w:numPr>
        <w:jc w:val="both"/>
        <w:rPr>
          <w:rFonts w:ascii="Times New Roman" w:hAnsi="Times New Roman" w:cs="Times New Roman"/>
          <w:b/>
          <w:sz w:val="20"/>
          <w:szCs w:val="20"/>
        </w:rPr>
      </w:pPr>
      <w:bookmarkStart w:id="58" w:name="_Toc8246436"/>
      <w:r w:rsidRPr="0006074F">
        <w:rPr>
          <w:rFonts w:ascii="Times New Roman" w:hAnsi="Times New Roman" w:cs="Times New Roman"/>
          <w:b/>
          <w:sz w:val="20"/>
          <w:szCs w:val="20"/>
        </w:rPr>
        <w:lastRenderedPageBreak/>
        <w:t>Náklady na poskytnuté služby, ostatné náklady na hospodársku činnosť, finančné a mimoriadne náklady</w:t>
      </w:r>
      <w:bookmarkEnd w:id="58"/>
      <w:r w:rsidRPr="0006074F">
        <w:rPr>
          <w:rFonts w:ascii="Times New Roman" w:hAnsi="Times New Roman" w:cs="Times New Roman"/>
          <w:b/>
          <w:sz w:val="20"/>
          <w:szCs w:val="20"/>
        </w:rPr>
        <w:t xml:space="preserve"> </w:t>
      </w:r>
    </w:p>
    <w:p w:rsidR="008F180E" w:rsidRDefault="008F180E" w:rsidP="008F180E"/>
    <w:p w:rsidR="008F180E" w:rsidRPr="00DA7D78" w:rsidRDefault="008F180E" w:rsidP="00D063D8">
      <w:pPr>
        <w:pStyle w:val="Zkladntext"/>
        <w:jc w:val="both"/>
        <w:rPr>
          <w:sz w:val="20"/>
          <w:szCs w:val="20"/>
        </w:rPr>
      </w:pPr>
      <w:r w:rsidRPr="00DA7D78">
        <w:rPr>
          <w:sz w:val="20"/>
          <w:szCs w:val="20"/>
        </w:rPr>
        <w:t>Prehľad o nákladoch na výrobu a poskytnuté služby, ostatných nákladoch na hospodársku činnosť, finančných a mimoriadnych nákladoch:</w:t>
      </w:r>
    </w:p>
    <w:p w:rsidR="008F180E" w:rsidRDefault="008F180E" w:rsidP="008F180E">
      <w:pPr>
        <w:pStyle w:val="Nadpis2"/>
        <w:ind w:left="426"/>
      </w:pPr>
    </w:p>
    <w:p w:rsidR="008F180E" w:rsidRDefault="008F180E" w:rsidP="008F180E">
      <w:pPr>
        <w:pStyle w:val="Zkladntext"/>
      </w:pPr>
      <w:r>
        <w:object w:dxaOrig="8809" w:dyaOrig="7173">
          <v:shape id="_x0000_i1039" type="#_x0000_t75" style="width:443.4pt;height:400.8pt" o:ole="" o:preferrelative="f">
            <v:imagedata r:id="rId55" o:title=""/>
            <o:lock v:ext="edit" aspectratio="f"/>
          </v:shape>
          <o:OLEObject Type="Embed" ProgID="Excel.Sheet.12" ShapeID="_x0000_i1039" DrawAspect="Content" ObjectID="_1618864713" r:id="rId56"/>
        </w:object>
      </w:r>
    </w:p>
    <w:p w:rsidR="00D063D8" w:rsidRDefault="00D063D8">
      <w:pPr>
        <w:rPr>
          <w:rFonts w:asciiTheme="majorHAnsi" w:eastAsiaTheme="majorEastAsia" w:hAnsiTheme="majorHAnsi" w:cstheme="majorBidi"/>
          <w:color w:val="577188" w:themeColor="accent1" w:themeShade="BF"/>
          <w:sz w:val="40"/>
          <w:szCs w:val="40"/>
        </w:rPr>
      </w:pPr>
      <w:r>
        <w:br w:type="page"/>
      </w:r>
    </w:p>
    <w:p w:rsidR="008F180E" w:rsidRPr="000E0CC8" w:rsidRDefault="008F180E" w:rsidP="00722F72">
      <w:pPr>
        <w:pStyle w:val="Nadpis2"/>
        <w:keepLines w:val="0"/>
        <w:numPr>
          <w:ilvl w:val="0"/>
          <w:numId w:val="17"/>
        </w:numPr>
        <w:jc w:val="left"/>
        <w:rPr>
          <w:rFonts w:ascii="Times New Roman" w:eastAsiaTheme="minorEastAsia" w:hAnsi="Times New Roman" w:cs="Times New Roman"/>
          <w:b/>
          <w:sz w:val="26"/>
          <w:szCs w:val="26"/>
        </w:rPr>
      </w:pPr>
      <w:bookmarkStart w:id="59" w:name="_Toc8246437"/>
      <w:r w:rsidRPr="000E0CC8">
        <w:rPr>
          <w:rFonts w:ascii="Times New Roman" w:eastAsiaTheme="minorEastAsia" w:hAnsi="Times New Roman" w:cs="Times New Roman"/>
          <w:b/>
          <w:sz w:val="26"/>
          <w:szCs w:val="26"/>
        </w:rPr>
        <w:lastRenderedPageBreak/>
        <w:t>Informácie o daniach z príjmov</w:t>
      </w:r>
      <w:bookmarkEnd w:id="59"/>
    </w:p>
    <w:p w:rsidR="008F180E" w:rsidRDefault="008F180E" w:rsidP="008F180E">
      <w:pPr>
        <w:tabs>
          <w:tab w:val="left" w:pos="7005"/>
        </w:tabs>
      </w:pPr>
      <w:r>
        <w:tab/>
      </w:r>
    </w:p>
    <w:p w:rsidR="008F180E" w:rsidRPr="00DA7D78" w:rsidRDefault="008F180E" w:rsidP="00DA7D78">
      <w:pPr>
        <w:pStyle w:val="Zkladntext"/>
        <w:jc w:val="both"/>
        <w:rPr>
          <w:sz w:val="20"/>
          <w:szCs w:val="20"/>
        </w:rPr>
      </w:pPr>
      <w:r w:rsidRPr="00DA7D78">
        <w:rPr>
          <w:sz w:val="20"/>
          <w:szCs w:val="20"/>
        </w:rPr>
        <w:t>Prevod od teoretickej dane z príjmov k vykázanej dani z príjmov je uvedený v nasledujúcom prehľade:</w:t>
      </w:r>
    </w:p>
    <w:p w:rsidR="008F180E" w:rsidDel="00EA5EFF" w:rsidRDefault="001E2AE6" w:rsidP="008F180E">
      <w:pPr>
        <w:pStyle w:val="Zkladntext"/>
        <w:rPr>
          <w:del w:id="60" w:author="Kristian" w:date="2019-04-25T21:10:00Z"/>
        </w:rPr>
      </w:pPr>
      <w:r>
        <w:rPr>
          <w:noProof/>
          <w:lang w:eastAsia="sk-SK"/>
        </w:rPr>
        <w:pict>
          <v:shape id="_x0000_s1158" type="#_x0000_t75" style="position:absolute;margin-left:-9.3pt;margin-top:7.85pt;width:481.35pt;height:205.95pt;z-index:251666944">
            <v:imagedata r:id="rId57" o:title=""/>
            <w10:wrap type="square" side="right"/>
          </v:shape>
          <o:OLEObject Type="Embed" ProgID="Excel.Sheet.12" ShapeID="_x0000_s1158" DrawAspect="Content" ObjectID="_1618864727" r:id="rId58"/>
        </w:pict>
      </w:r>
    </w:p>
    <w:p w:rsidR="008F180E" w:rsidRPr="009550E8" w:rsidRDefault="008F180E" w:rsidP="00EA5EFF">
      <w:pPr>
        <w:pStyle w:val="Zkladntext"/>
      </w:pPr>
    </w:p>
    <w:p w:rsidR="008F180E" w:rsidRPr="00EA5EFF" w:rsidRDefault="00CD72D8" w:rsidP="00EA5EFF">
      <w:pPr>
        <w:jc w:val="both"/>
        <w:rPr>
          <w:sz w:val="20"/>
          <w:szCs w:val="20"/>
        </w:rPr>
      </w:pPr>
      <w:r w:rsidRPr="00EA5EFF">
        <w:rPr>
          <w:sz w:val="20"/>
          <w:szCs w:val="20"/>
        </w:rPr>
        <w:t>O odloženej dani spoločnosť nebude účtovať, nakoľko v nasledujúcich účtovných obdobia nepredpokladá, že sa nepresiahne základ dane.</w:t>
      </w:r>
    </w:p>
    <w:p w:rsidR="008F180E" w:rsidRPr="009550E8" w:rsidRDefault="008F180E" w:rsidP="008F180E"/>
    <w:p w:rsidR="008F180E" w:rsidRPr="000E0CC8" w:rsidRDefault="008F180E" w:rsidP="00722F72">
      <w:pPr>
        <w:pStyle w:val="Nadpis2"/>
        <w:keepLines w:val="0"/>
        <w:numPr>
          <w:ilvl w:val="0"/>
          <w:numId w:val="17"/>
        </w:numPr>
        <w:jc w:val="left"/>
        <w:rPr>
          <w:rFonts w:ascii="Times New Roman" w:eastAsiaTheme="minorEastAsia" w:hAnsi="Times New Roman" w:cs="Times New Roman"/>
          <w:b/>
          <w:sz w:val="26"/>
          <w:szCs w:val="26"/>
        </w:rPr>
      </w:pPr>
      <w:bookmarkStart w:id="61" w:name="_Toc8246438"/>
      <w:r w:rsidRPr="000E0CC8">
        <w:rPr>
          <w:rFonts w:ascii="Times New Roman" w:eastAsiaTheme="minorEastAsia" w:hAnsi="Times New Roman" w:cs="Times New Roman"/>
          <w:b/>
          <w:sz w:val="26"/>
          <w:szCs w:val="26"/>
        </w:rPr>
        <w:t>Informácie o údajoch na podsúvahových účtoch</w:t>
      </w:r>
      <w:bookmarkEnd w:id="61"/>
    </w:p>
    <w:p w:rsidR="008F180E" w:rsidRPr="00001C97" w:rsidRDefault="008F180E" w:rsidP="00722F72">
      <w:pPr>
        <w:pStyle w:val="Nadpis3"/>
        <w:numPr>
          <w:ilvl w:val="0"/>
          <w:numId w:val="26"/>
        </w:numPr>
        <w:rPr>
          <w:rFonts w:ascii="Times New Roman" w:hAnsi="Times New Roman" w:cs="Times New Roman"/>
          <w:b/>
          <w:sz w:val="20"/>
          <w:szCs w:val="20"/>
        </w:rPr>
      </w:pPr>
      <w:bookmarkStart w:id="62" w:name="_Toc8246439"/>
      <w:r w:rsidRPr="00001C97">
        <w:rPr>
          <w:rFonts w:ascii="Times New Roman" w:hAnsi="Times New Roman" w:cs="Times New Roman"/>
          <w:b/>
          <w:sz w:val="20"/>
          <w:szCs w:val="20"/>
        </w:rPr>
        <w:t>Najatý majetok</w:t>
      </w:r>
      <w:bookmarkEnd w:id="62"/>
    </w:p>
    <w:p w:rsidR="008F180E" w:rsidRPr="00DA7D78" w:rsidRDefault="008F180E" w:rsidP="00DA7D78">
      <w:pPr>
        <w:pStyle w:val="Zkladntext"/>
        <w:spacing w:before="240"/>
        <w:jc w:val="both"/>
        <w:rPr>
          <w:sz w:val="20"/>
          <w:szCs w:val="20"/>
        </w:rPr>
      </w:pPr>
      <w:r w:rsidRPr="00DA7D78">
        <w:rPr>
          <w:sz w:val="20"/>
          <w:szCs w:val="20"/>
        </w:rPr>
        <w:t>Spoločnosť nemá v nájme žiaden majetok.</w:t>
      </w:r>
    </w:p>
    <w:p w:rsidR="008F180E" w:rsidRPr="0006074F" w:rsidRDefault="008F180E" w:rsidP="00722F72">
      <w:pPr>
        <w:pStyle w:val="Nadpis3"/>
        <w:numPr>
          <w:ilvl w:val="0"/>
          <w:numId w:val="26"/>
        </w:numPr>
        <w:rPr>
          <w:rFonts w:ascii="Times New Roman" w:hAnsi="Times New Roman" w:cs="Times New Roman"/>
          <w:b/>
          <w:sz w:val="20"/>
          <w:szCs w:val="20"/>
        </w:rPr>
      </w:pPr>
      <w:bookmarkStart w:id="63" w:name="_Toc8246440"/>
      <w:r w:rsidRPr="0006074F">
        <w:rPr>
          <w:rFonts w:ascii="Times New Roman" w:hAnsi="Times New Roman" w:cs="Times New Roman"/>
          <w:b/>
          <w:sz w:val="20"/>
          <w:szCs w:val="20"/>
        </w:rPr>
        <w:t>Prenajatý majetok</w:t>
      </w:r>
      <w:bookmarkEnd w:id="63"/>
    </w:p>
    <w:p w:rsidR="008F180E" w:rsidRPr="00DA7D78" w:rsidRDefault="008F180E" w:rsidP="00DA7D78">
      <w:pPr>
        <w:pStyle w:val="Zkladntext"/>
        <w:spacing w:before="240"/>
        <w:jc w:val="both"/>
        <w:rPr>
          <w:sz w:val="20"/>
          <w:szCs w:val="20"/>
        </w:rPr>
      </w:pPr>
      <w:r w:rsidRPr="00DA7D78">
        <w:rPr>
          <w:sz w:val="20"/>
          <w:szCs w:val="20"/>
        </w:rPr>
        <w:t>Spoločnosť na svoju činnosť používa výlučne svoj majetok, ktorý má vo vlastníctve s evidenciou na príslušných inštitúciách podľa charakteru majetku a pravidiel jeho evidencie. Prebytočné kancelárske kapacity  v sídle spoločnosti a priestory penziónu spoločnosť prenajíma na základe uzatvorených nájomných zmlúv iným podnikateľským subjektom.</w:t>
      </w:r>
    </w:p>
    <w:p w:rsidR="008F180E" w:rsidRDefault="008F180E" w:rsidP="008F180E">
      <w:pPr>
        <w:pStyle w:val="Zkladntext"/>
      </w:pPr>
    </w:p>
    <w:p w:rsidR="008F180E" w:rsidRPr="000E0CC8" w:rsidRDefault="008F180E" w:rsidP="00722F72">
      <w:pPr>
        <w:pStyle w:val="Nadpis2"/>
        <w:keepLines w:val="0"/>
        <w:numPr>
          <w:ilvl w:val="0"/>
          <w:numId w:val="17"/>
        </w:numPr>
        <w:jc w:val="left"/>
        <w:rPr>
          <w:rFonts w:ascii="Times New Roman" w:eastAsiaTheme="minorEastAsia" w:hAnsi="Times New Roman" w:cs="Times New Roman"/>
          <w:b/>
          <w:sz w:val="26"/>
          <w:szCs w:val="26"/>
        </w:rPr>
      </w:pPr>
      <w:bookmarkStart w:id="64" w:name="_Toc8246441"/>
      <w:r w:rsidRPr="000E0CC8">
        <w:rPr>
          <w:rFonts w:ascii="Times New Roman" w:eastAsiaTheme="minorEastAsia" w:hAnsi="Times New Roman" w:cs="Times New Roman"/>
          <w:b/>
          <w:sz w:val="26"/>
          <w:szCs w:val="26"/>
        </w:rPr>
        <w:t>Informácie o iných aktívach a iných pasívach</w:t>
      </w:r>
      <w:bookmarkEnd w:id="64"/>
    </w:p>
    <w:p w:rsidR="008F180E" w:rsidRPr="00001C97" w:rsidRDefault="008F180E" w:rsidP="00722F72">
      <w:pPr>
        <w:pStyle w:val="Nadpis3"/>
        <w:numPr>
          <w:ilvl w:val="0"/>
          <w:numId w:val="27"/>
        </w:numPr>
        <w:rPr>
          <w:rFonts w:ascii="Times New Roman" w:hAnsi="Times New Roman" w:cs="Times New Roman"/>
          <w:b/>
          <w:sz w:val="20"/>
          <w:szCs w:val="20"/>
        </w:rPr>
      </w:pPr>
      <w:bookmarkStart w:id="65" w:name="_Toc8246442"/>
      <w:r w:rsidRPr="00001C97">
        <w:rPr>
          <w:rFonts w:ascii="Times New Roman" w:hAnsi="Times New Roman" w:cs="Times New Roman"/>
          <w:b/>
          <w:sz w:val="20"/>
          <w:szCs w:val="20"/>
        </w:rPr>
        <w:t>Podmienené záväzky</w:t>
      </w:r>
      <w:bookmarkEnd w:id="65"/>
    </w:p>
    <w:p w:rsidR="008F180E" w:rsidRPr="00DA7D78" w:rsidRDefault="008F180E" w:rsidP="00DA7D78">
      <w:pPr>
        <w:pStyle w:val="Zkladntext"/>
        <w:spacing w:before="240"/>
        <w:jc w:val="both"/>
        <w:rPr>
          <w:sz w:val="20"/>
          <w:szCs w:val="20"/>
        </w:rPr>
      </w:pPr>
      <w:r w:rsidRPr="00DA7D78">
        <w:rPr>
          <w:sz w:val="20"/>
          <w:szCs w:val="20"/>
        </w:rPr>
        <w:t>Spoločnosť nemá žiadne podmienené záväzky, ktoré by sa nesledovali v bežnom úč</w:t>
      </w:r>
      <w:r w:rsidR="00DA7D78">
        <w:rPr>
          <w:sz w:val="20"/>
          <w:szCs w:val="20"/>
        </w:rPr>
        <w:t>tovníctve a neuvádzali v súvahe.</w:t>
      </w:r>
    </w:p>
    <w:p w:rsidR="008F180E" w:rsidRDefault="008F180E" w:rsidP="008F180E">
      <w:pPr>
        <w:pStyle w:val="Zkladntext"/>
      </w:pPr>
    </w:p>
    <w:p w:rsidR="008F180E" w:rsidRPr="00DA7D78" w:rsidRDefault="008F180E" w:rsidP="00D063D8">
      <w:pPr>
        <w:pStyle w:val="Zkladntext"/>
        <w:jc w:val="both"/>
        <w:rPr>
          <w:sz w:val="20"/>
          <w:szCs w:val="20"/>
        </w:rPr>
      </w:pPr>
      <w:r w:rsidRPr="00DA7D78">
        <w:rPr>
          <w:sz w:val="20"/>
          <w:szCs w:val="20"/>
        </w:rPr>
        <w:lastRenderedPageBreak/>
        <w:t>Vzhľadom na to, že mnohé oblasti slovenského daňového práva doteraz neboli dostatočne overené praxou, existuje neistota v tom, ako by ich v prípade ich existencie daňové orgány aplikovali. Mieru tejto neistoty nie je možné kvantifikovať a zanikne až potom, keď budú k dispozícii právne precedensy, prípadne oficiálne interpretácie príslušných finančných orgánov.</w:t>
      </w:r>
    </w:p>
    <w:p w:rsidR="008F180E" w:rsidRDefault="008F180E" w:rsidP="008F180E">
      <w:pPr>
        <w:spacing w:after="200" w:line="276" w:lineRule="auto"/>
        <w:rPr>
          <w:sz w:val="18"/>
        </w:rPr>
      </w:pPr>
    </w:p>
    <w:p w:rsidR="008F180E" w:rsidRPr="0006074F" w:rsidRDefault="008F180E" w:rsidP="00722F72">
      <w:pPr>
        <w:pStyle w:val="Nadpis3"/>
        <w:numPr>
          <w:ilvl w:val="0"/>
          <w:numId w:val="27"/>
        </w:numPr>
        <w:rPr>
          <w:rFonts w:ascii="Times New Roman" w:hAnsi="Times New Roman" w:cs="Times New Roman"/>
          <w:b/>
          <w:sz w:val="20"/>
          <w:szCs w:val="20"/>
        </w:rPr>
      </w:pPr>
      <w:bookmarkStart w:id="66" w:name="_Toc8246443"/>
      <w:r w:rsidRPr="0006074F">
        <w:rPr>
          <w:rFonts w:ascii="Times New Roman" w:hAnsi="Times New Roman" w:cs="Times New Roman"/>
          <w:b/>
          <w:sz w:val="20"/>
          <w:szCs w:val="20"/>
        </w:rPr>
        <w:t>Ostatné finančné povinnosti</w:t>
      </w:r>
      <w:bookmarkEnd w:id="66"/>
    </w:p>
    <w:p w:rsidR="008F180E" w:rsidRPr="00DA7D78" w:rsidRDefault="008F180E" w:rsidP="00DA7D78">
      <w:pPr>
        <w:pStyle w:val="Zkladntext"/>
        <w:spacing w:before="240"/>
        <w:rPr>
          <w:sz w:val="20"/>
          <w:szCs w:val="20"/>
        </w:rPr>
      </w:pPr>
      <w:r w:rsidRPr="00DA7D78">
        <w:rPr>
          <w:sz w:val="20"/>
          <w:szCs w:val="20"/>
        </w:rPr>
        <w:t xml:space="preserve">Spoločnosť nemá finančné povinnosti, ktoré sa nesledujú v bežnom účtovníctve a neuvádzajú v súvahe. </w:t>
      </w:r>
    </w:p>
    <w:p w:rsidR="008F180E" w:rsidRDefault="008F180E" w:rsidP="008F180E">
      <w:pPr>
        <w:pStyle w:val="Zkladntext"/>
      </w:pPr>
    </w:p>
    <w:p w:rsidR="008F180E" w:rsidRPr="0006074F" w:rsidRDefault="008F180E" w:rsidP="00722F72">
      <w:pPr>
        <w:pStyle w:val="Nadpis3"/>
        <w:numPr>
          <w:ilvl w:val="0"/>
          <w:numId w:val="27"/>
        </w:numPr>
        <w:rPr>
          <w:rFonts w:ascii="Times New Roman" w:hAnsi="Times New Roman" w:cs="Times New Roman"/>
          <w:b/>
          <w:sz w:val="20"/>
          <w:szCs w:val="20"/>
        </w:rPr>
      </w:pPr>
      <w:bookmarkStart w:id="67" w:name="_Toc8246444"/>
      <w:r w:rsidRPr="0006074F">
        <w:rPr>
          <w:rFonts w:ascii="Times New Roman" w:hAnsi="Times New Roman" w:cs="Times New Roman"/>
          <w:b/>
          <w:sz w:val="20"/>
          <w:szCs w:val="20"/>
        </w:rPr>
        <w:t>Podmienený majetok</w:t>
      </w:r>
      <w:bookmarkEnd w:id="67"/>
    </w:p>
    <w:p w:rsidR="008F180E" w:rsidRPr="00DA7D78" w:rsidRDefault="008F180E" w:rsidP="00DA7D78">
      <w:pPr>
        <w:pStyle w:val="Zkladntext"/>
        <w:spacing w:before="240"/>
        <w:rPr>
          <w:sz w:val="20"/>
          <w:szCs w:val="20"/>
        </w:rPr>
      </w:pPr>
      <w:r w:rsidRPr="00DA7D78">
        <w:rPr>
          <w:sz w:val="20"/>
          <w:szCs w:val="20"/>
        </w:rPr>
        <w:t xml:space="preserve">Spoločnosť nemá podmienený majetok. </w:t>
      </w:r>
    </w:p>
    <w:p w:rsidR="008F180E" w:rsidRDefault="008F180E" w:rsidP="008F180E">
      <w:pPr>
        <w:pStyle w:val="Zkladntext"/>
      </w:pPr>
    </w:p>
    <w:p w:rsidR="008F180E" w:rsidRPr="000E0CC8" w:rsidRDefault="008F180E" w:rsidP="00722F72">
      <w:pPr>
        <w:pStyle w:val="Nadpis2"/>
        <w:keepLines w:val="0"/>
        <w:numPr>
          <w:ilvl w:val="0"/>
          <w:numId w:val="17"/>
        </w:numPr>
        <w:jc w:val="left"/>
        <w:rPr>
          <w:rFonts w:ascii="Times New Roman" w:eastAsiaTheme="minorEastAsia" w:hAnsi="Times New Roman" w:cs="Times New Roman"/>
          <w:b/>
          <w:sz w:val="26"/>
          <w:szCs w:val="26"/>
        </w:rPr>
      </w:pPr>
      <w:bookmarkStart w:id="68" w:name="_Toc8246445"/>
      <w:r w:rsidRPr="000E0CC8">
        <w:rPr>
          <w:rFonts w:ascii="Times New Roman" w:eastAsiaTheme="minorEastAsia" w:hAnsi="Times New Roman" w:cs="Times New Roman"/>
          <w:b/>
          <w:sz w:val="26"/>
          <w:szCs w:val="26"/>
        </w:rPr>
        <w:t>Informácie o príjmoch a výhodách členov štatutárnych orgánov, dozorných orgánov a iných orgánov účtovnej jednotky</w:t>
      </w:r>
      <w:bookmarkEnd w:id="68"/>
    </w:p>
    <w:p w:rsidR="008F180E" w:rsidRPr="00DA7D78" w:rsidRDefault="008F180E" w:rsidP="00DA7D78">
      <w:pPr>
        <w:pStyle w:val="Zkladntext"/>
        <w:spacing w:before="240"/>
        <w:jc w:val="both"/>
        <w:rPr>
          <w:sz w:val="20"/>
          <w:szCs w:val="20"/>
        </w:rPr>
      </w:pPr>
      <w:r w:rsidRPr="00DA7D78">
        <w:rPr>
          <w:sz w:val="20"/>
          <w:szCs w:val="20"/>
        </w:rPr>
        <w:t>Členovia štatutárnych orgánov spoločnosti nie sú zvlášť odmeňovaný ich finančné ohodnotenie je viazané na čistý zisk spoločnosti a odmeny sa realizujú prostredníctvom tantiém schválených valným zhromaždením akcionárov spoločnosti. V prípade výkonu práce nad rámec povinností vyplývajúcich z funkčného zaradenia člena orgánu spoločnosti tento je odmeňov</w:t>
      </w:r>
      <w:r w:rsidR="00D063D8" w:rsidRPr="00DA7D78">
        <w:rPr>
          <w:sz w:val="20"/>
          <w:szCs w:val="20"/>
        </w:rPr>
        <w:t>aný mesačnou odmenou vo výške 58</w:t>
      </w:r>
      <w:r w:rsidRPr="00DA7D78">
        <w:rPr>
          <w:sz w:val="20"/>
          <w:szCs w:val="20"/>
        </w:rPr>
        <w:t xml:space="preserve">0 EUR. Žiaden z členov štatutárneho orgánu spoločnosti nemá voči nej finančný alebo iný záväzok ani mu nebola poskytnutá pôžička alebo iný finančný pôžitok. </w:t>
      </w:r>
    </w:p>
    <w:p w:rsidR="008F180E" w:rsidRDefault="008F180E" w:rsidP="008F180E">
      <w:pPr>
        <w:pStyle w:val="Zkladntext"/>
      </w:pPr>
    </w:p>
    <w:p w:rsidR="008F180E" w:rsidRPr="00DA7D78" w:rsidRDefault="008F180E" w:rsidP="008F180E">
      <w:pPr>
        <w:pStyle w:val="Zkladntext"/>
        <w:rPr>
          <w:sz w:val="20"/>
          <w:szCs w:val="20"/>
        </w:rPr>
      </w:pPr>
      <w:r w:rsidRPr="00DA7D78">
        <w:rPr>
          <w:sz w:val="20"/>
          <w:szCs w:val="20"/>
        </w:rPr>
        <w:t>Prehľad o príjmoch a výhodách členov štatutárnych, dozorných a iných orgánov:</w:t>
      </w:r>
    </w:p>
    <w:p w:rsidR="008F180E" w:rsidRDefault="008F180E" w:rsidP="008F180E">
      <w:pPr>
        <w:pStyle w:val="Zkladntext"/>
      </w:pPr>
      <w:r>
        <w:object w:dxaOrig="9741" w:dyaOrig="2327">
          <v:shape id="_x0000_i1040" type="#_x0000_t75" style="width:439.8pt;height:118.2pt" o:ole="" o:preferrelative="f">
            <v:imagedata r:id="rId59" o:title=""/>
            <o:lock v:ext="edit" aspectratio="f"/>
          </v:shape>
          <o:OLEObject Type="Embed" ProgID="Excel.Sheet.12" ShapeID="_x0000_i1040" DrawAspect="Content" ObjectID="_1618864714" r:id="rId60"/>
        </w:object>
      </w:r>
    </w:p>
    <w:p w:rsidR="008F180E" w:rsidRPr="000E0CC8" w:rsidRDefault="008F180E" w:rsidP="00722F72">
      <w:pPr>
        <w:pStyle w:val="Nadpis2"/>
        <w:keepLines w:val="0"/>
        <w:numPr>
          <w:ilvl w:val="0"/>
          <w:numId w:val="17"/>
        </w:numPr>
        <w:jc w:val="left"/>
        <w:rPr>
          <w:rFonts w:ascii="Times New Roman" w:eastAsiaTheme="minorEastAsia" w:hAnsi="Times New Roman" w:cs="Times New Roman"/>
          <w:b/>
          <w:sz w:val="26"/>
          <w:szCs w:val="26"/>
        </w:rPr>
      </w:pPr>
      <w:bookmarkStart w:id="69" w:name="_Toc8246446"/>
      <w:r w:rsidRPr="000E0CC8">
        <w:rPr>
          <w:rFonts w:ascii="Times New Roman" w:eastAsiaTheme="minorEastAsia" w:hAnsi="Times New Roman" w:cs="Times New Roman"/>
          <w:b/>
          <w:sz w:val="26"/>
          <w:szCs w:val="26"/>
        </w:rPr>
        <w:t>Informácie o ekonomických vzťahoch účtovnej jednotky a spriaznených osôb</w:t>
      </w:r>
      <w:bookmarkEnd w:id="69"/>
    </w:p>
    <w:p w:rsidR="008F180E" w:rsidRPr="00DA7D78" w:rsidRDefault="008F180E" w:rsidP="00DA7D78">
      <w:pPr>
        <w:pStyle w:val="Zkladntext"/>
        <w:spacing w:before="240"/>
        <w:jc w:val="both"/>
        <w:rPr>
          <w:sz w:val="20"/>
          <w:szCs w:val="20"/>
        </w:rPr>
      </w:pPr>
      <w:r w:rsidRPr="00DA7D78">
        <w:rPr>
          <w:sz w:val="20"/>
          <w:szCs w:val="20"/>
        </w:rPr>
        <w:t>Významným akcionárom spoločnosti je spoločnosť PRO POPULO Poprad</w:t>
      </w:r>
      <w:r w:rsidR="00D063D8" w:rsidRPr="00DA7D78">
        <w:rPr>
          <w:sz w:val="20"/>
          <w:szCs w:val="20"/>
        </w:rPr>
        <w:t xml:space="preserve"> s.r.o., ktorá vlastní cca 28,85</w:t>
      </w:r>
      <w:r w:rsidRPr="00DA7D78">
        <w:rPr>
          <w:sz w:val="20"/>
          <w:szCs w:val="20"/>
        </w:rPr>
        <w:t xml:space="preserve">% podiel akcií z celkovej emisie akcií na doručiteľa a cca 43% podiel akcií na meno. Súčasne je spoločnosť významným dodávateľom surovej drevnej hmoty do prevádzky píla Levoča kde dodávky drevnej hmoty sa realizujú na báze ¼ ročných zmluvných dodávok a sú strategickým stabilizačným faktorom v podnikaní spoločnosti. Pravidelnosť dodávok drevnej hmoty veľmi pozitívne ovplyvňuje ekonomiku spoločnosti. </w:t>
      </w:r>
    </w:p>
    <w:p w:rsidR="008F180E" w:rsidRPr="00DA7D78" w:rsidRDefault="008F180E" w:rsidP="000E0CC8">
      <w:pPr>
        <w:pStyle w:val="Zkladntext"/>
        <w:jc w:val="both"/>
        <w:rPr>
          <w:sz w:val="20"/>
          <w:szCs w:val="20"/>
        </w:rPr>
      </w:pPr>
      <w:r w:rsidRPr="00DA7D78">
        <w:rPr>
          <w:sz w:val="20"/>
          <w:szCs w:val="20"/>
        </w:rPr>
        <w:t xml:space="preserve">Všetky obchody so spriaznenými osobami spoločnosť uskutočnila za bežných trhových podmienok. </w:t>
      </w:r>
    </w:p>
    <w:p w:rsidR="008F180E" w:rsidRPr="00DA7D78" w:rsidRDefault="008F180E" w:rsidP="008F180E">
      <w:pPr>
        <w:pStyle w:val="Zkladntext"/>
        <w:rPr>
          <w:sz w:val="20"/>
          <w:szCs w:val="20"/>
        </w:rPr>
      </w:pPr>
      <w:r w:rsidRPr="00DA7D78">
        <w:rPr>
          <w:sz w:val="20"/>
          <w:szCs w:val="20"/>
        </w:rPr>
        <w:lastRenderedPageBreak/>
        <w:t>V priebehu účtovného obdobia nasledujúce obchodné transakcie s touto spriaznenou osobou:</w:t>
      </w:r>
    </w:p>
    <w:p w:rsidR="008F180E" w:rsidRDefault="008F180E" w:rsidP="008F180E">
      <w:pPr>
        <w:pStyle w:val="Zkladntext"/>
      </w:pPr>
    </w:p>
    <w:p w:rsidR="008F180E" w:rsidRDefault="005663E9" w:rsidP="008F180E">
      <w:pPr>
        <w:pStyle w:val="Zkladntext"/>
      </w:pPr>
      <w:r w:rsidRPr="00A9048F">
        <w:object w:dxaOrig="8896" w:dyaOrig="2422">
          <v:shape id="_x0000_i1046" type="#_x0000_t75" style="width:441.6pt;height:132.6pt" o:ole="" o:preferrelative="f">
            <v:imagedata r:id="rId61" o:title=""/>
            <o:lock v:ext="edit" aspectratio="f"/>
          </v:shape>
          <o:OLEObject Type="Embed" ProgID="Excel.Sheet.12" ShapeID="_x0000_i1046" DrawAspect="Content" ObjectID="_1618864715" r:id="rId62"/>
        </w:object>
      </w:r>
    </w:p>
    <w:p w:rsidR="008F180E" w:rsidRPr="00F23523" w:rsidRDefault="000E0CC8" w:rsidP="00F23523">
      <w:pPr>
        <w:pStyle w:val="Zkladntext"/>
        <w:spacing w:after="0"/>
        <w:contextualSpacing/>
        <w:rPr>
          <w:i/>
          <w:sz w:val="20"/>
          <w:szCs w:val="20"/>
        </w:rPr>
      </w:pPr>
      <w:r w:rsidRPr="00F23523">
        <w:rPr>
          <w:sz w:val="20"/>
          <w:szCs w:val="20"/>
        </w:rPr>
        <w:t xml:space="preserve">LEGENDA: </w:t>
      </w:r>
      <w:r w:rsidR="008F180E" w:rsidRPr="00F23523">
        <w:rPr>
          <w:sz w:val="20"/>
          <w:szCs w:val="20"/>
        </w:rPr>
        <w:t xml:space="preserve">kód  </w:t>
      </w:r>
      <w:r w:rsidR="008F180E" w:rsidRPr="00F23523">
        <w:rPr>
          <w:i/>
          <w:sz w:val="20"/>
          <w:szCs w:val="20"/>
        </w:rPr>
        <w:t>01 – dodávka základného materiálu</w:t>
      </w:r>
    </w:p>
    <w:p w:rsidR="008F180E" w:rsidRPr="00F23523" w:rsidRDefault="008F180E" w:rsidP="00F23523">
      <w:pPr>
        <w:pStyle w:val="Zkladntext"/>
        <w:spacing w:after="0"/>
        <w:ind w:left="1418"/>
        <w:contextualSpacing/>
        <w:rPr>
          <w:i/>
          <w:sz w:val="20"/>
          <w:szCs w:val="20"/>
        </w:rPr>
      </w:pPr>
      <w:r w:rsidRPr="00F23523">
        <w:rPr>
          <w:i/>
          <w:sz w:val="20"/>
          <w:szCs w:val="20"/>
        </w:rPr>
        <w:t>02 – predaj nepotrebnej techniky</w:t>
      </w:r>
    </w:p>
    <w:p w:rsidR="008F180E" w:rsidRDefault="008F180E" w:rsidP="000E0CC8">
      <w:pPr>
        <w:pStyle w:val="Zkladntext"/>
      </w:pPr>
    </w:p>
    <w:p w:rsidR="008F180E" w:rsidRPr="00F23523" w:rsidRDefault="008F180E" w:rsidP="00F23523">
      <w:pPr>
        <w:pStyle w:val="Zkladntext"/>
        <w:ind w:firstLine="426"/>
        <w:jc w:val="both"/>
        <w:rPr>
          <w:sz w:val="20"/>
          <w:szCs w:val="20"/>
        </w:rPr>
      </w:pPr>
      <w:r w:rsidRPr="00F23523">
        <w:rPr>
          <w:sz w:val="20"/>
          <w:szCs w:val="20"/>
        </w:rPr>
        <w:t>Vybrané aktíva a pasíva vyplývajúce z transakcií so spriaznenými osobami sú uvedené v nasledujúcom prehľade:</w:t>
      </w:r>
    </w:p>
    <w:p w:rsidR="008F180E" w:rsidRDefault="008F180E" w:rsidP="008F180E">
      <w:pPr>
        <w:pStyle w:val="Zkladntext"/>
        <w:ind w:firstLine="426"/>
      </w:pPr>
    </w:p>
    <w:p w:rsidR="008F180E" w:rsidRPr="002F770F" w:rsidRDefault="008F180E" w:rsidP="008F180E">
      <w:pPr>
        <w:pStyle w:val="Zkladntext"/>
      </w:pPr>
      <w:r>
        <w:object w:dxaOrig="9049" w:dyaOrig="1924">
          <v:shape id="_x0000_i1041" type="#_x0000_t75" style="width:439.2pt;height:97.8pt" o:ole="" o:preferrelative="f">
            <v:imagedata r:id="rId63" o:title=""/>
            <o:lock v:ext="edit" aspectratio="f"/>
          </v:shape>
          <o:OLEObject Type="Embed" ProgID="Excel.Sheet.12" ShapeID="_x0000_i1041" DrawAspect="Content" ObjectID="_1618864716" r:id="rId64"/>
        </w:object>
      </w:r>
    </w:p>
    <w:p w:rsidR="008F180E" w:rsidRPr="000E0CC8" w:rsidRDefault="008F180E" w:rsidP="00722F72">
      <w:pPr>
        <w:pStyle w:val="Nadpis2"/>
        <w:keepLines w:val="0"/>
        <w:numPr>
          <w:ilvl w:val="0"/>
          <w:numId w:val="17"/>
        </w:numPr>
        <w:jc w:val="left"/>
        <w:rPr>
          <w:rFonts w:ascii="Times New Roman" w:eastAsiaTheme="minorEastAsia" w:hAnsi="Times New Roman" w:cs="Times New Roman"/>
          <w:b/>
          <w:sz w:val="26"/>
          <w:szCs w:val="26"/>
        </w:rPr>
      </w:pPr>
      <w:bookmarkStart w:id="70" w:name="_Toc8246447"/>
      <w:r w:rsidRPr="000E0CC8">
        <w:rPr>
          <w:rFonts w:ascii="Times New Roman" w:eastAsiaTheme="minorEastAsia" w:hAnsi="Times New Roman" w:cs="Times New Roman"/>
          <w:b/>
          <w:sz w:val="26"/>
          <w:szCs w:val="26"/>
        </w:rPr>
        <w:t>O</w:t>
      </w:r>
      <w:r w:rsidR="000E0CC8" w:rsidRPr="000E0CC8">
        <w:rPr>
          <w:rFonts w:ascii="Times New Roman" w:eastAsiaTheme="minorEastAsia" w:hAnsi="Times New Roman" w:cs="Times New Roman"/>
          <w:b/>
          <w:sz w:val="26"/>
          <w:szCs w:val="26"/>
        </w:rPr>
        <w:t>statné informácie</w:t>
      </w:r>
      <w:bookmarkEnd w:id="70"/>
    </w:p>
    <w:p w:rsidR="008F180E" w:rsidRPr="00F23523" w:rsidRDefault="008F180E" w:rsidP="00F23523">
      <w:pPr>
        <w:pStyle w:val="Zkladntext"/>
        <w:keepNext/>
        <w:spacing w:before="240"/>
        <w:jc w:val="both"/>
        <w:rPr>
          <w:sz w:val="20"/>
          <w:szCs w:val="20"/>
        </w:rPr>
      </w:pPr>
      <w:r w:rsidRPr="00F23523">
        <w:rPr>
          <w:sz w:val="20"/>
          <w:szCs w:val="20"/>
        </w:rPr>
        <w:t>Po 31. decembri 2018 nenastali žiadne významné udalosti, ktoré by mali významný vplyv na verné zobrazenie skutočností, ktoré sú predmetom účtovníctva spoločnosti za rok 2018.</w:t>
      </w:r>
    </w:p>
    <w:p w:rsidR="008F180E" w:rsidRDefault="008F180E" w:rsidP="008F180E">
      <w:pPr>
        <w:pStyle w:val="Zkladntext"/>
      </w:pPr>
    </w:p>
    <w:p w:rsidR="008F180E" w:rsidRDefault="008F180E" w:rsidP="008F180E">
      <w:pPr>
        <w:pStyle w:val="Zkladntext"/>
      </w:pPr>
    </w:p>
    <w:p w:rsidR="008F180E" w:rsidRPr="000E0CC8" w:rsidRDefault="008F180E" w:rsidP="00F23523">
      <w:pPr>
        <w:pStyle w:val="Nadpis2"/>
        <w:numPr>
          <w:ilvl w:val="0"/>
          <w:numId w:val="17"/>
        </w:numPr>
        <w:jc w:val="left"/>
        <w:rPr>
          <w:rFonts w:ascii="Times New Roman" w:eastAsiaTheme="minorEastAsia" w:hAnsi="Times New Roman" w:cs="Times New Roman"/>
          <w:b/>
          <w:sz w:val="26"/>
          <w:szCs w:val="26"/>
        </w:rPr>
      </w:pPr>
      <w:bookmarkStart w:id="71" w:name="_Toc8246448"/>
      <w:r w:rsidRPr="000E0CC8">
        <w:rPr>
          <w:rFonts w:ascii="Times New Roman" w:eastAsiaTheme="minorEastAsia" w:hAnsi="Times New Roman" w:cs="Times New Roman"/>
          <w:b/>
          <w:sz w:val="26"/>
          <w:szCs w:val="26"/>
        </w:rPr>
        <w:lastRenderedPageBreak/>
        <w:t>Informácie o</w:t>
      </w:r>
      <w:r w:rsidR="000E0CC8" w:rsidRPr="000E0CC8">
        <w:rPr>
          <w:rFonts w:ascii="Times New Roman" w:eastAsiaTheme="minorEastAsia" w:hAnsi="Times New Roman" w:cs="Times New Roman"/>
          <w:b/>
          <w:sz w:val="26"/>
          <w:szCs w:val="26"/>
        </w:rPr>
        <w:t> pohybe vlastného imania</w:t>
      </w:r>
      <w:bookmarkEnd w:id="71"/>
    </w:p>
    <w:p w:rsidR="008F180E" w:rsidRPr="00F23523" w:rsidRDefault="008F180E" w:rsidP="00F23523">
      <w:pPr>
        <w:pStyle w:val="Zkladntext"/>
        <w:keepNext/>
        <w:keepLines/>
        <w:spacing w:before="240"/>
        <w:jc w:val="both"/>
        <w:rPr>
          <w:sz w:val="20"/>
          <w:szCs w:val="20"/>
        </w:rPr>
      </w:pPr>
      <w:r w:rsidRPr="00F23523">
        <w:rPr>
          <w:sz w:val="20"/>
          <w:szCs w:val="20"/>
        </w:rPr>
        <w:t>Prehľad o pohybe vlastného imania v priebehu účtovného obdobia a v predchádzajúcom účtovnom období je uvedený v nasledujúcom prehľade:</w:t>
      </w:r>
    </w:p>
    <w:bookmarkStart w:id="72" w:name="_MON_1617722810"/>
    <w:bookmarkEnd w:id="72"/>
    <w:p w:rsidR="008F180E" w:rsidRDefault="009E0293" w:rsidP="00F23523">
      <w:pPr>
        <w:pStyle w:val="Zkladntext"/>
        <w:keepNext/>
        <w:keepLines/>
        <w:ind w:left="425"/>
      </w:pPr>
      <w:r>
        <w:object w:dxaOrig="10274" w:dyaOrig="4608">
          <v:shape id="_x0000_i1042" type="#_x0000_t75" style="width:459.6pt;height:212.4pt" o:ole="">
            <v:imagedata r:id="rId65" o:title=""/>
          </v:shape>
          <o:OLEObject Type="Embed" ProgID="Excel.Sheet.12" ShapeID="_x0000_i1042" DrawAspect="Content" ObjectID="_1618864717" r:id="rId66"/>
        </w:object>
      </w:r>
      <w:r w:rsidR="008F180E">
        <w:t xml:space="preserve"> </w:t>
      </w:r>
      <w:bookmarkStart w:id="73" w:name="_GoBack"/>
      <w:bookmarkEnd w:id="73"/>
    </w:p>
    <w:p w:rsidR="008F180E" w:rsidRPr="00F23523" w:rsidRDefault="008F180E" w:rsidP="000E0CC8">
      <w:pPr>
        <w:pStyle w:val="Zkladntext"/>
        <w:jc w:val="both"/>
        <w:rPr>
          <w:sz w:val="20"/>
          <w:szCs w:val="20"/>
        </w:rPr>
      </w:pPr>
      <w:r w:rsidRPr="00F23523">
        <w:rPr>
          <w:sz w:val="20"/>
          <w:szCs w:val="20"/>
        </w:rPr>
        <w:t>Pohyby v jednotlivých položkách boli vykázané a realizované na základe rozhodnutia valného zhromaždenia akcionárov spoločnosti respektíve rozhodnutím predstavenstva v prípade použitia prostriedkov zo štatutárneho fondu predstavenstva spoločnosti.</w:t>
      </w:r>
    </w:p>
    <w:p w:rsidR="008F180E" w:rsidRDefault="008F180E" w:rsidP="008F180E">
      <w:pPr>
        <w:pStyle w:val="Zkladntext"/>
      </w:pPr>
    </w:p>
    <w:p w:rsidR="008F180E" w:rsidRPr="00F23523" w:rsidRDefault="008F180E" w:rsidP="008F180E">
      <w:pPr>
        <w:pStyle w:val="Zkladntext"/>
        <w:rPr>
          <w:sz w:val="20"/>
          <w:szCs w:val="20"/>
        </w:rPr>
      </w:pPr>
      <w:r w:rsidRPr="00F23523">
        <w:rPr>
          <w:sz w:val="20"/>
          <w:szCs w:val="20"/>
        </w:rPr>
        <w:t xml:space="preserve">Strata za rok 2017 bola </w:t>
      </w:r>
      <w:proofErr w:type="spellStart"/>
      <w:r w:rsidRPr="00F23523">
        <w:rPr>
          <w:sz w:val="20"/>
          <w:szCs w:val="20"/>
        </w:rPr>
        <w:t>vysporiadaná</w:t>
      </w:r>
      <w:proofErr w:type="spellEnd"/>
      <w:r w:rsidRPr="00F23523">
        <w:rPr>
          <w:sz w:val="20"/>
          <w:szCs w:val="20"/>
        </w:rPr>
        <w:t xml:space="preserve"> nasledovne:</w:t>
      </w:r>
    </w:p>
    <w:bookmarkStart w:id="74" w:name="_MON_1393720300"/>
    <w:bookmarkEnd w:id="74"/>
    <w:bookmarkStart w:id="75" w:name="_MON_1393720137"/>
    <w:bookmarkEnd w:id="75"/>
    <w:p w:rsidR="008F180E" w:rsidRDefault="008F180E" w:rsidP="008F180E">
      <w:pPr>
        <w:pStyle w:val="Zkladntext"/>
      </w:pPr>
      <w:r>
        <w:object w:dxaOrig="8902" w:dyaOrig="712">
          <v:shape id="_x0000_i1043" type="#_x0000_t75" style="width:437.4pt;height:35.4pt" o:ole="" o:preferrelative="f">
            <v:imagedata r:id="rId67" o:title=""/>
          </v:shape>
          <o:OLEObject Type="Embed" ProgID="Excel.Sheet.12" ShapeID="_x0000_i1043" DrawAspect="Content" ObjectID="_1618864718" r:id="rId68"/>
        </w:object>
      </w:r>
    </w:p>
    <w:bookmarkStart w:id="76" w:name="_MON_1392793414"/>
    <w:bookmarkEnd w:id="76"/>
    <w:bookmarkStart w:id="77" w:name="_MON_1393720354"/>
    <w:bookmarkEnd w:id="77"/>
    <w:p w:rsidR="008F180E" w:rsidRPr="00406809" w:rsidRDefault="008F180E" w:rsidP="008F180E">
      <w:pPr>
        <w:pStyle w:val="Zkladntext"/>
      </w:pPr>
      <w:r w:rsidRPr="001C0A6A">
        <w:object w:dxaOrig="9275" w:dyaOrig="1418">
          <v:shape id="_x0000_i1044" type="#_x0000_t75" style="width:445.2pt;height:69.6pt" o:ole="" o:preferrelative="f">
            <v:imagedata r:id="rId69" o:title=""/>
            <o:lock v:ext="edit" aspectratio="f"/>
          </v:shape>
          <o:OLEObject Type="Embed" ProgID="Excel.Sheet.12" ShapeID="_x0000_i1044" DrawAspect="Content" ObjectID="_1618864719" r:id="rId70"/>
        </w:object>
      </w:r>
    </w:p>
    <w:p w:rsidR="008F180E" w:rsidRPr="00F23523" w:rsidRDefault="008F180E" w:rsidP="000E0CC8">
      <w:pPr>
        <w:pStyle w:val="Zkladntext"/>
        <w:jc w:val="both"/>
        <w:rPr>
          <w:color w:val="FF0000"/>
          <w:sz w:val="20"/>
          <w:szCs w:val="20"/>
        </w:rPr>
      </w:pPr>
      <w:r w:rsidRPr="00F23523">
        <w:rPr>
          <w:sz w:val="20"/>
          <w:szCs w:val="20"/>
        </w:rPr>
        <w:t xml:space="preserve">O spôsobe </w:t>
      </w:r>
      <w:proofErr w:type="spellStart"/>
      <w:r w:rsidRPr="00F23523">
        <w:rPr>
          <w:sz w:val="20"/>
          <w:szCs w:val="20"/>
        </w:rPr>
        <w:t>vysporiadania</w:t>
      </w:r>
      <w:proofErr w:type="spellEnd"/>
      <w:r w:rsidRPr="00F23523">
        <w:rPr>
          <w:sz w:val="20"/>
          <w:szCs w:val="20"/>
        </w:rPr>
        <w:t xml:space="preserve"> účtovného zisku za účtovné obdobie 2017 rozhodlo valné zhromaždenie akcionárov spoločnosti.</w:t>
      </w:r>
    </w:p>
    <w:p w:rsidR="008F180E" w:rsidRDefault="008F180E" w:rsidP="008F180E">
      <w:pPr>
        <w:rPr>
          <w:lang w:eastAsia="sk-SK"/>
        </w:rPr>
      </w:pPr>
    </w:p>
    <w:p w:rsidR="008F180E" w:rsidRPr="000E0CC8" w:rsidRDefault="008F180E" w:rsidP="00F23523">
      <w:pPr>
        <w:pStyle w:val="Nadpis2"/>
        <w:numPr>
          <w:ilvl w:val="0"/>
          <w:numId w:val="17"/>
        </w:numPr>
        <w:jc w:val="left"/>
        <w:rPr>
          <w:rFonts w:ascii="Times New Roman" w:eastAsiaTheme="minorEastAsia" w:hAnsi="Times New Roman" w:cs="Times New Roman"/>
          <w:b/>
          <w:sz w:val="26"/>
          <w:szCs w:val="26"/>
        </w:rPr>
      </w:pPr>
      <w:bookmarkStart w:id="78" w:name="_Toc8246449"/>
      <w:r w:rsidRPr="000E0CC8">
        <w:rPr>
          <w:rFonts w:ascii="Times New Roman" w:eastAsiaTheme="minorEastAsia" w:hAnsi="Times New Roman" w:cs="Times New Roman"/>
          <w:b/>
          <w:sz w:val="26"/>
          <w:szCs w:val="26"/>
        </w:rPr>
        <w:lastRenderedPageBreak/>
        <w:t>Prehľad peňažných tokov k 31. decembru 2018</w:t>
      </w:r>
      <w:bookmarkEnd w:id="78"/>
    </w:p>
    <w:p w:rsidR="008F180E" w:rsidRPr="00F23523" w:rsidRDefault="008F180E" w:rsidP="00F23523">
      <w:pPr>
        <w:keepNext/>
        <w:keepLines/>
        <w:tabs>
          <w:tab w:val="right" w:pos="9212"/>
        </w:tabs>
        <w:spacing w:before="240"/>
        <w:jc w:val="both"/>
        <w:rPr>
          <w:sz w:val="20"/>
          <w:szCs w:val="20"/>
        </w:rPr>
      </w:pPr>
      <w:r w:rsidRPr="00F23523">
        <w:rPr>
          <w:sz w:val="20"/>
          <w:szCs w:val="20"/>
        </w:rPr>
        <w:t xml:space="preserve">Prehľad peňažných tokov je zostavený nepriamou metódou vykazovania  prevádzkových peňažných tokov.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93"/>
        <w:gridCol w:w="6466"/>
        <w:gridCol w:w="963"/>
        <w:gridCol w:w="1060"/>
      </w:tblGrid>
      <w:tr w:rsidR="008F180E" w:rsidRPr="00844940" w:rsidTr="005E4C30">
        <w:trPr>
          <w:trHeight w:val="300"/>
        </w:trPr>
        <w:tc>
          <w:tcPr>
            <w:tcW w:w="476" w:type="pct"/>
            <w:shd w:val="clear" w:color="auto" w:fill="auto"/>
            <w:noWrap/>
            <w:hideMark/>
          </w:tcPr>
          <w:p w:rsidR="008F180E" w:rsidRPr="005E4C30" w:rsidRDefault="008F180E" w:rsidP="00F23523">
            <w:pPr>
              <w:keepNext/>
              <w:keepLines/>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3446" w:type="pct"/>
            <w:shd w:val="clear" w:color="auto" w:fill="auto"/>
            <w:vAlign w:val="bottom"/>
            <w:hideMark/>
          </w:tcPr>
          <w:p w:rsidR="008F180E" w:rsidRPr="005E4C30" w:rsidRDefault="008F180E" w:rsidP="00F23523">
            <w:pPr>
              <w:keepNext/>
              <w:keepLines/>
              <w:rPr>
                <w:rFonts w:ascii="Times New Roman" w:hAnsi="Times New Roman" w:cs="Times New Roman"/>
                <w:b/>
                <w:bCs/>
                <w:sz w:val="20"/>
                <w:szCs w:val="20"/>
                <w:u w:val="single"/>
                <w:lang w:eastAsia="sk-SK"/>
              </w:rPr>
            </w:pPr>
            <w:r w:rsidRPr="005E4C30">
              <w:rPr>
                <w:rFonts w:ascii="Times New Roman" w:hAnsi="Times New Roman" w:cs="Times New Roman"/>
                <w:b/>
                <w:bCs/>
                <w:sz w:val="20"/>
                <w:szCs w:val="20"/>
                <w:u w:val="single"/>
                <w:lang w:eastAsia="sk-SK"/>
              </w:rPr>
              <w:t>Peňažné toky z prevádzkovej činnosti</w:t>
            </w:r>
          </w:p>
        </w:tc>
        <w:tc>
          <w:tcPr>
            <w:tcW w:w="513" w:type="pct"/>
            <w:shd w:val="clear" w:color="auto" w:fill="auto"/>
            <w:noWrap/>
            <w:vAlign w:val="bottom"/>
            <w:hideMark/>
          </w:tcPr>
          <w:p w:rsidR="008F180E" w:rsidRPr="005E4C30" w:rsidRDefault="008F180E" w:rsidP="00F23523">
            <w:pPr>
              <w:keepNext/>
              <w:keepLines/>
              <w:jc w:val="cente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2018</w:t>
            </w:r>
          </w:p>
        </w:tc>
        <w:tc>
          <w:tcPr>
            <w:tcW w:w="565" w:type="pct"/>
            <w:shd w:val="clear" w:color="auto" w:fill="auto"/>
            <w:noWrap/>
            <w:vAlign w:val="bottom"/>
            <w:hideMark/>
          </w:tcPr>
          <w:p w:rsidR="008F180E" w:rsidRPr="005E4C30" w:rsidRDefault="008F180E" w:rsidP="00F23523">
            <w:pPr>
              <w:keepNext/>
              <w:keepLines/>
              <w:jc w:val="cente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2017</w:t>
            </w:r>
          </w:p>
        </w:tc>
      </w:tr>
      <w:tr w:rsidR="008F180E" w:rsidRPr="00844940" w:rsidTr="005E4C30">
        <w:trPr>
          <w:trHeight w:val="360"/>
        </w:trPr>
        <w:tc>
          <w:tcPr>
            <w:tcW w:w="476" w:type="pct"/>
            <w:shd w:val="clear" w:color="auto" w:fill="auto"/>
            <w:noWrap/>
            <w:hideMark/>
          </w:tcPr>
          <w:p w:rsidR="008F180E" w:rsidRPr="005E4C30" w:rsidRDefault="008F180E" w:rsidP="00F23523">
            <w:pPr>
              <w:keepNext/>
              <w:keepLines/>
              <w:rPr>
                <w:rFonts w:ascii="Times New Roman" w:hAnsi="Times New Roman" w:cs="Times New Roman"/>
                <w:sz w:val="20"/>
                <w:szCs w:val="20"/>
                <w:lang w:eastAsia="sk-SK"/>
              </w:rPr>
            </w:pPr>
            <w:r w:rsidRPr="005E4C30">
              <w:rPr>
                <w:rFonts w:ascii="Times New Roman" w:hAnsi="Times New Roman" w:cs="Times New Roman"/>
                <w:sz w:val="20"/>
                <w:szCs w:val="20"/>
                <w:lang w:eastAsia="sk-SK"/>
              </w:rPr>
              <w:t>Z/S</w:t>
            </w:r>
          </w:p>
        </w:tc>
        <w:tc>
          <w:tcPr>
            <w:tcW w:w="3446" w:type="pct"/>
            <w:shd w:val="clear" w:color="auto" w:fill="auto"/>
            <w:vAlign w:val="bottom"/>
            <w:hideMark/>
          </w:tcPr>
          <w:p w:rsidR="008F180E" w:rsidRPr="005E4C30" w:rsidRDefault="008F180E" w:rsidP="00F23523">
            <w:pPr>
              <w:keepNext/>
              <w:keepLines/>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Výsledok hospodárenia z bežnej činnosti pred zdanením daňou z príjmov (+/-)</w:t>
            </w:r>
          </w:p>
        </w:tc>
        <w:tc>
          <w:tcPr>
            <w:tcW w:w="513" w:type="pct"/>
            <w:shd w:val="clear" w:color="auto" w:fill="auto"/>
            <w:noWrap/>
            <w:vAlign w:val="bottom"/>
            <w:hideMark/>
          </w:tcPr>
          <w:p w:rsidR="008F180E" w:rsidRPr="005E4C30" w:rsidRDefault="008F180E" w:rsidP="00F23523">
            <w:pPr>
              <w:keepNext/>
              <w:keepLines/>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85 517</w:t>
            </w:r>
          </w:p>
        </w:tc>
        <w:tc>
          <w:tcPr>
            <w:tcW w:w="565" w:type="pct"/>
            <w:shd w:val="clear" w:color="auto" w:fill="auto"/>
            <w:noWrap/>
            <w:vAlign w:val="bottom"/>
            <w:hideMark/>
          </w:tcPr>
          <w:p w:rsidR="008F180E" w:rsidRPr="005E4C30" w:rsidRDefault="008F180E" w:rsidP="00F23523">
            <w:pPr>
              <w:keepNext/>
              <w:keepLines/>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-39 898</w:t>
            </w:r>
          </w:p>
        </w:tc>
      </w:tr>
      <w:tr w:rsidR="008F180E" w:rsidRPr="00844940" w:rsidTr="005E4C30">
        <w:trPr>
          <w:trHeight w:val="510"/>
        </w:trPr>
        <w:tc>
          <w:tcPr>
            <w:tcW w:w="476" w:type="pct"/>
            <w:shd w:val="clear" w:color="000000" w:fill="C0C0C0"/>
            <w:noWrap/>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 xml:space="preserve">A. 1. </w:t>
            </w:r>
          </w:p>
        </w:tc>
        <w:tc>
          <w:tcPr>
            <w:tcW w:w="3446" w:type="pct"/>
            <w:shd w:val="clear" w:color="000000" w:fill="C0C0C0"/>
            <w:vAlign w:val="bottom"/>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Nepeňažné operácie ovplyvňujúce výsledok hospodárenia z bežnej činnosti pred zdanením daňou z príjmov (súčet A 1. 1 až A 1. 13) (+/-)</w:t>
            </w:r>
          </w:p>
        </w:tc>
        <w:tc>
          <w:tcPr>
            <w:tcW w:w="513"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173 428</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151 808</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 1.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Odpisy dlhodobého nehmotného majetku a dlhodobého hmotného majetku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194 518</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171 507</w:t>
            </w:r>
          </w:p>
        </w:tc>
      </w:tr>
      <w:tr w:rsidR="008F180E" w:rsidRPr="00844940" w:rsidTr="005E4C30">
        <w:trPr>
          <w:trHeight w:val="76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 2.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Zostatková hodnota dlhodobého nehmotného majetku a dlhodobého hmotného majetku účtovaná pri vyradení tohto majetku do nákladov na bežnú činnosť, s výnimkou jeho predaja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 3.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Odpis opravnej položky k nadobudnutému majetku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 4.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Zmena stavu dlhodobých rezerv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 5.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Zmena stavu opravných položiek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 6.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Zmena stavu položiek časového rozlíšenia nákladov a výnosov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3 553</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7 623</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 7.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Dividendy a iné podiely na zisku účtované do výnosov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A. 1. 8.</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úroky účtované do nákladov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3 172</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1 854</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A. 1. 9.</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úroky účtované do výnosov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0</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-16</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1.10.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Kurzový zisk vyčíslený k peňažným prostriedkom a peňažným ekvivalentom ku dňu, ku ktorému sa zostavuje účtovná závierka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1.11.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Kurzová strata vyčíslená k peňažným prostriedkom a peňažným ekvivalentom ku dňu, ku ktorému sa zostavuje účtovná závierka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5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 12.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Výsledok z predaja dlhodobého majetku, s výnimkou majetku, ktorý sa považuje za peňažný ekvivalent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78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1. 13.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Ostatné položky nepeňažného charakteru, ktoré ovplyvňujú výsledok hospodárenia z bežnej činnosti, s výnimkou tých, ktoré sa uvádzajú osobitne v iných častiach prehľadu peňažných tokov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-27 815</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-29 160</w:t>
            </w:r>
          </w:p>
        </w:tc>
      </w:tr>
      <w:tr w:rsidR="008F180E" w:rsidRPr="00844940" w:rsidTr="005E4C30">
        <w:trPr>
          <w:trHeight w:val="1275"/>
        </w:trPr>
        <w:tc>
          <w:tcPr>
            <w:tcW w:w="476" w:type="pct"/>
            <w:shd w:val="clear" w:color="000000" w:fill="C0C0C0"/>
            <w:noWrap/>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 xml:space="preserve">A. 2. </w:t>
            </w:r>
          </w:p>
        </w:tc>
        <w:tc>
          <w:tcPr>
            <w:tcW w:w="3446" w:type="pct"/>
            <w:shd w:val="clear" w:color="000000" w:fill="C0C0C0"/>
            <w:vAlign w:val="bottom"/>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Vplyv zmien stavu pracovného kapitálu, ktorým sa účely tohto opatrenia rozumie rozdiel medzi obežným majetkom a krátkodobými záväzkami s výnimkou položiek obežného majetku, ktoré sú súčasťou peňažných prostriedkov a peňažných ekvivalentov, na výsledok hospodárenia z bežnej činnosti (súčet A 2. 1 až A 2. 4)</w:t>
            </w:r>
          </w:p>
        </w:tc>
        <w:tc>
          <w:tcPr>
            <w:tcW w:w="513"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145 465</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66 857</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2. 1.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Zmena stavu pohľadávok z prevádzkovej činnosti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19 409</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-31 443</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2. 2.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Zmena stavu záväzkov z prevádzkovej činnosti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174 880</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35 293</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lastRenderedPageBreak/>
              <w:t xml:space="preserve">A. 2. 3.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Zmena stavu zásob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-48 824</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63 007</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2. 4.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Zmena stavu krátkodobého finančného majetku, s výnimkou majetku, ktorý je súčasťou peňažných prostriedkov a peňažných ekvivalentov (-/+)</w:t>
            </w:r>
          </w:p>
        </w:tc>
        <w:tc>
          <w:tcPr>
            <w:tcW w:w="513" w:type="pct"/>
            <w:shd w:val="clear" w:color="auto" w:fill="auto"/>
            <w:noWrap/>
            <w:vAlign w:val="bottom"/>
            <w:hideMark/>
          </w:tcPr>
          <w:p w:rsidR="008F180E" w:rsidRPr="005E4C30" w:rsidRDefault="008F180E" w:rsidP="008F180E">
            <w:pPr>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 </w:t>
            </w:r>
          </w:p>
        </w:tc>
      </w:tr>
      <w:tr w:rsidR="008F180E" w:rsidRPr="00844940" w:rsidTr="005E4C30">
        <w:trPr>
          <w:trHeight w:val="780"/>
        </w:trPr>
        <w:tc>
          <w:tcPr>
            <w:tcW w:w="476" w:type="pct"/>
            <w:shd w:val="clear" w:color="000000" w:fill="C0C0C0"/>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3446" w:type="pct"/>
            <w:shd w:val="clear" w:color="000000" w:fill="C0C0C0"/>
            <w:vAlign w:val="bottom"/>
            <w:hideMark/>
          </w:tcPr>
          <w:p w:rsidR="008F180E" w:rsidRPr="005E4C30" w:rsidRDefault="008F180E" w:rsidP="005E4C30">
            <w:pPr>
              <w:spacing w:after="100" w:afterAutospacing="1"/>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Peňažné toky z prevádzkovej činnosti s výnimkou príjmov a výdavkov, ktoré sa uvádzajú osobitne v iných častiach prehľadu peňažných tokov (+/-), (súčet Z/S + A 1 + A 2)</w:t>
            </w:r>
          </w:p>
        </w:tc>
        <w:tc>
          <w:tcPr>
            <w:tcW w:w="513"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404 410</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178 767</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3.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Prijaté úroky, s výnimkou tých, ktoré sa začleňujú do investičných činností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16</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4.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zaplatené úroky, s výnimkou tých, ktoré sa začleňujú do finančných činností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-3 172</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-1 854</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5.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dividend a iných podielov na zisku, s výnimkou tých, ktoré sa začleňujú do investičných činností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6.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vyplatené dividendy a iné podiely na zisku, s výnimkou tých, ktoré sa začleňujú do finančných činností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Peňažné toky z prevádzkovej činnosti (+/-), (súčet A 1 až A 6)</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7.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daň z príjmov účtovnej jednotky, s výnimkou tých, ktoré sa začleňujú do investičných činností alebo finančných činností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-2 880</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-2 883</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8.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mimoriadneho charakteru vzťahujúce sa na prevádzkovú činnosť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7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A. 9.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mimoriadneho charakteru vzťahujúce sa na prevádzkovú činnosť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70"/>
        </w:trPr>
        <w:tc>
          <w:tcPr>
            <w:tcW w:w="476" w:type="pct"/>
            <w:shd w:val="clear" w:color="000000" w:fill="C0C0C0"/>
            <w:noWrap/>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A.</w:t>
            </w:r>
          </w:p>
        </w:tc>
        <w:tc>
          <w:tcPr>
            <w:tcW w:w="3446" w:type="pct"/>
            <w:shd w:val="clear" w:color="000000" w:fill="C0C0C0"/>
            <w:vAlign w:val="bottom"/>
            <w:hideMark/>
          </w:tcPr>
          <w:p w:rsidR="008F180E" w:rsidRPr="005E4C30" w:rsidRDefault="008F180E" w:rsidP="008F180E">
            <w:pPr>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Čistý peňažné toky z prevádzkovej činnosti (súčet Z/S + A 1 až A 9)</w:t>
            </w:r>
          </w:p>
        </w:tc>
        <w:tc>
          <w:tcPr>
            <w:tcW w:w="513"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398 358</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174 046</w:t>
            </w:r>
          </w:p>
        </w:tc>
      </w:tr>
      <w:tr w:rsidR="008F180E" w:rsidRPr="00844940" w:rsidTr="005E4C30">
        <w:trPr>
          <w:trHeight w:val="27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3446" w:type="pct"/>
            <w:shd w:val="clear" w:color="auto" w:fill="auto"/>
            <w:vAlign w:val="bottom"/>
            <w:hideMark/>
          </w:tcPr>
          <w:p w:rsidR="008F180E" w:rsidRPr="005E4C30" w:rsidRDefault="008F180E" w:rsidP="008F180E">
            <w:pPr>
              <w:rPr>
                <w:rFonts w:ascii="Times New Roman" w:hAnsi="Times New Roman" w:cs="Times New Roman"/>
                <w:b/>
                <w:bCs/>
                <w:sz w:val="20"/>
                <w:szCs w:val="20"/>
                <w:u w:val="single"/>
                <w:lang w:eastAsia="sk-SK"/>
              </w:rPr>
            </w:pPr>
            <w:r w:rsidRPr="005E4C30">
              <w:rPr>
                <w:rFonts w:ascii="Times New Roman" w:hAnsi="Times New Roman" w:cs="Times New Roman"/>
                <w:b/>
                <w:bCs/>
                <w:sz w:val="20"/>
                <w:szCs w:val="20"/>
                <w:u w:val="single"/>
                <w:lang w:eastAsia="sk-SK"/>
              </w:rPr>
              <w:t>Peňažné toky z investičnej činnosti</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obstaranie dlhodobého nehmotného majetku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2.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obstaranie dlhodobého hmotného majetku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-191 782</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-227 633</w:t>
            </w:r>
          </w:p>
        </w:tc>
      </w:tr>
      <w:tr w:rsidR="008F180E" w:rsidRPr="00844940" w:rsidTr="005E4C30">
        <w:trPr>
          <w:trHeight w:val="102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3.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obstaranie dlhodobých cenných papierov a podielov v iných účtovných jednotkách, s výnimkou cenných papierov, ktoré sa považujú za peňažné ekvivalenty a cenných papierov určených na predaj alebo na obchodovanie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4.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predaja dlhodobého nehmotného majetku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5.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predaja dlhodobého hmotného majetku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131 000</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76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6.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predaja dlhodobých cenných papierov a podielov v iných účtovných jednotkách, s výnimkou cenných papierov, ktoré sa považujú za peňažné ekvivalenty cenných papierov určených na predaj alebo na obchodovanie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7.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dlhodobé pôžičky poskytnuté účtovnou jednotkou inej účtovnej jednotke, ktorá je súčasťou konsolidovaného celku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8.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Príjmy zo splácania dlhodobých pôžičiek poskytnutých účtovnou jednotkou </w:t>
            </w:r>
            <w:r w:rsidRPr="005E4C30">
              <w:rPr>
                <w:rFonts w:ascii="Times New Roman" w:hAnsi="Times New Roman" w:cs="Times New Roman"/>
                <w:sz w:val="20"/>
                <w:szCs w:val="20"/>
                <w:lang w:eastAsia="sk-SK"/>
              </w:rPr>
              <w:lastRenderedPageBreak/>
              <w:t>inej účtovnej jednotke, ktorá je súčasťou konsolidovaného celku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lastRenderedPageBreak/>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76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lastRenderedPageBreak/>
              <w:t xml:space="preserve">B. 9.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dlhodobé pôžičky poskytnuté účtovnou jednotkou tretím osobám s výnimkou dlhodobých pôžičiek poskytnutých účtovnej jednotke, ktorá je súčasťou konsolidovaného celku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76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10.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zo splácania pôžičiek poskytnutých účtovnou jednotkou tretím osobám, s výnimkou pôžičiek poskytnutých účtovnej jednotke, ktorá je súčasťou konsolidovaného celku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11.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prenájmu súboru hnuteľného majetku a nehnuteľného majetku používaného a odpisovaného nájomcom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12.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Prijaté úroky, s výnimkou tých, ktoré sa začleňujú do prevádzkových činností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13.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dividend a iných podielov na zisku, s výnimkou tých, ktoré sa začleňujú do prevádzkových činností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76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14.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súvisiace s derivátmi s výnimkou, ak sú určené na predaj alebo na obchodovanie, alebo ak sa tieto výdavky považujú za peňažné toky z finančnej činnosti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76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15.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súvisiace s derivátmi s výnimkou, ak sú určené na predaj alebo na obchodovanie, alebo ak sa tieto výdavky považujú za peňažné toky z finančnej činnosti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16.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daň z príjmov účtovnej jednotky, ak je ju možné začleniť do investičných činností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17.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mimoriadneho charakteru vzťahujúce sa na investičnú činnosť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18.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mimoriadneho charakteru vzťahujúce sa na investičnú činnosť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19.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Ostatné príjmy vzťahujúce sa na investičnú činnosť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7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B. 20.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Ostatné výdavky vzťahujúce sa na investičnú činnosť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70"/>
        </w:trPr>
        <w:tc>
          <w:tcPr>
            <w:tcW w:w="476" w:type="pct"/>
            <w:shd w:val="clear" w:color="000000" w:fill="C0C0C0"/>
            <w:noWrap/>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 xml:space="preserve">B. </w:t>
            </w:r>
          </w:p>
        </w:tc>
        <w:tc>
          <w:tcPr>
            <w:tcW w:w="3446" w:type="pct"/>
            <w:shd w:val="clear" w:color="000000" w:fill="C0C0C0"/>
            <w:vAlign w:val="bottom"/>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Čisté peňažné toky z investičnej činnosti (súčet B 1 až B 20)</w:t>
            </w:r>
          </w:p>
        </w:tc>
        <w:tc>
          <w:tcPr>
            <w:tcW w:w="513"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-60 782</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-227 633</w:t>
            </w:r>
          </w:p>
        </w:tc>
      </w:tr>
      <w:tr w:rsidR="008F180E" w:rsidRPr="00844940" w:rsidTr="005E4C30">
        <w:trPr>
          <w:trHeight w:val="27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Peňažné toky z finančnej činnosti</w:t>
            </w:r>
          </w:p>
        </w:tc>
        <w:tc>
          <w:tcPr>
            <w:tcW w:w="513" w:type="pct"/>
            <w:shd w:val="clear" w:color="auto" w:fill="auto"/>
            <w:noWrap/>
            <w:vAlign w:val="bottom"/>
            <w:hideMark/>
          </w:tcPr>
          <w:p w:rsidR="008F180E" w:rsidRPr="005E4C30" w:rsidRDefault="008F180E" w:rsidP="008F180E">
            <w:pPr>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 </w:t>
            </w:r>
          </w:p>
        </w:tc>
      </w:tr>
      <w:tr w:rsidR="008F180E" w:rsidRPr="00844940" w:rsidTr="005E4C30">
        <w:trPr>
          <w:trHeight w:val="255"/>
        </w:trPr>
        <w:tc>
          <w:tcPr>
            <w:tcW w:w="476" w:type="pct"/>
            <w:shd w:val="clear" w:color="000000" w:fill="C0C0C0"/>
            <w:noWrap/>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 xml:space="preserve">C. 1. </w:t>
            </w:r>
          </w:p>
        </w:tc>
        <w:tc>
          <w:tcPr>
            <w:tcW w:w="3446" w:type="pct"/>
            <w:shd w:val="clear" w:color="000000" w:fill="C0C0C0"/>
            <w:vAlign w:val="bottom"/>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Peňažné toky vo vlastnom imaní (súčet C 1. 1 až C 1. 8)</w:t>
            </w:r>
          </w:p>
        </w:tc>
        <w:tc>
          <w:tcPr>
            <w:tcW w:w="513" w:type="pct"/>
            <w:shd w:val="clear" w:color="000000" w:fill="C0C0C0"/>
            <w:noWrap/>
            <w:vAlign w:val="bottom"/>
            <w:hideMark/>
          </w:tcPr>
          <w:p w:rsidR="008F180E" w:rsidRPr="005E4C30" w:rsidRDefault="008F180E" w:rsidP="000E0CC8">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-197486</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0</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1. 1.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upísaných akcií a obchodných podielov (+)</w:t>
            </w:r>
          </w:p>
        </w:tc>
        <w:tc>
          <w:tcPr>
            <w:tcW w:w="513" w:type="pct"/>
            <w:shd w:val="clear" w:color="auto" w:fill="auto"/>
            <w:noWrap/>
            <w:vAlign w:val="bottom"/>
            <w:hideMark/>
          </w:tcPr>
          <w:p w:rsidR="008F180E" w:rsidRPr="005E4C30" w:rsidRDefault="008F180E" w:rsidP="008F180E">
            <w:pPr>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color w:val="000000" w:themeColor="text1"/>
                <w:sz w:val="20"/>
                <w:szCs w:val="20"/>
                <w:lang w:eastAsia="sk-SK"/>
              </w:rPr>
            </w:pPr>
            <w:r w:rsidRPr="005E4C30">
              <w:rPr>
                <w:rFonts w:ascii="Times New Roman" w:hAnsi="Times New Roman" w:cs="Times New Roman"/>
                <w:color w:val="000000" w:themeColor="text1"/>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1. 2.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ďalších vkladov do vlastného imania spoločníkmi alebo fyzickou osobou, ktorá je účtovnou jednotkou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1. 3.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Prijaté peňažné dary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1. 4.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úhrady straty spoločníkmi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lastRenderedPageBreak/>
              <w:t xml:space="preserve">C. 1. 5.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obstaranie alebo spätné odkúpenie vlastných akcií a vlastných obchodných podielov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-197 486</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1. 6.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spojené so znížením fondov vytvorených účtovnou jednotkou(-)</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1. 7.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vyplatenie podielu na vlastnom imaní spoločníkmi účtovnej jednotky a fyzickou osobou, ktorá je účtovnou jednotkou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7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1. 8.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z iných dôvodov, ktoré súvisia so znížením vlastného imania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000000" w:fill="C0C0C0"/>
            <w:noWrap/>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 xml:space="preserve">C. 2. </w:t>
            </w:r>
          </w:p>
        </w:tc>
        <w:tc>
          <w:tcPr>
            <w:tcW w:w="3446" w:type="pct"/>
            <w:shd w:val="clear" w:color="000000" w:fill="C0C0C0"/>
            <w:vAlign w:val="bottom"/>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Peňažné toky vznikajúce z dlhodobých záväzkov a krátkodobých záväzkov z finančnej činnosti (súčet C 2. 1 až C 2. 10)</w:t>
            </w:r>
          </w:p>
        </w:tc>
        <w:tc>
          <w:tcPr>
            <w:tcW w:w="513"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-79 504</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86 407</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2. 1.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emisie dlhových cenných papierov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2. 2.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úhradu záväzkov z dlhových cenných papierov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76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2. 3.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úverov, ktoré účtovnej jednotke poskytla banka alebo pobočka zahraničnej banky, s výnimkou úverov, ktoré boli poskytnuté na zabezpečenie hlavného predmetu činnosti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65 925</w:t>
            </w:r>
          </w:p>
        </w:tc>
      </w:tr>
      <w:tr w:rsidR="008F180E" w:rsidRPr="00844940" w:rsidTr="005E4C30">
        <w:trPr>
          <w:trHeight w:val="76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2. 4.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splácanie úverov, ktoré účtovnej jednotke poskytla banka alebo pobočka zahraničnej banky, s výnimkou úverov, ktoré boli poskytnuté na zabezpečenie hlavného predmetu činnosti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-34 428</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-20 482</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2. 5.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prijatých pôžičiek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2. 6.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splácanie pôžičiek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2. 7.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úhradu záväzkov z používania majetku, ktorý je predmetom zmluvy o kúpe prenajatej veci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2. 8.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úhradu záväzkov za prenájom súboru hnuteľného majetku a nehnuteľného majetku používaného a odpisovaného nájomcom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-45 076</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76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2. 9.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z ostatných dlhodobých záväzkov a krátkodobých záväzkov vyplývajúcich z finančnej činnosti účtovnej jednotky, s výnimkou tých, ktoré sa uvádzajú osobitne v inej časti prehľadu peňažných tokov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78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2. 10.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splácanie ostatných dlhodobých záväzkov a krátkodobých záväzkov vyplývajúcich z finančnej činnosti účtovnej jednotky, s výnimkou tých, ktoré sa uvádzajú osobitne v inej časti prehľadu peňažných tokov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3.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Výdavky na zaplatené úroky, s výnimkou tých, ktoré sa začleňujú do </w:t>
            </w:r>
            <w:proofErr w:type="spellStart"/>
            <w:r w:rsidRPr="005E4C30">
              <w:rPr>
                <w:rFonts w:ascii="Times New Roman" w:hAnsi="Times New Roman" w:cs="Times New Roman"/>
                <w:sz w:val="20"/>
                <w:szCs w:val="20"/>
                <w:lang w:eastAsia="sk-SK"/>
              </w:rPr>
              <w:t>prevádzkov</w:t>
            </w:r>
            <w:proofErr w:type="spellEnd"/>
            <w:r w:rsidRPr="005E4C30">
              <w:rPr>
                <w:rFonts w:ascii="Times New Roman" w:hAnsi="Times New Roman" w:cs="Times New Roman"/>
                <w:sz w:val="20"/>
                <w:szCs w:val="20"/>
                <w:lang w:eastAsia="sk-SK"/>
              </w:rPr>
              <w:t xml:space="preserve"> </w:t>
            </w:r>
            <w:proofErr w:type="spellStart"/>
            <w:r w:rsidRPr="005E4C30">
              <w:rPr>
                <w:rFonts w:ascii="Times New Roman" w:hAnsi="Times New Roman" w:cs="Times New Roman"/>
                <w:sz w:val="20"/>
                <w:szCs w:val="20"/>
                <w:lang w:eastAsia="sk-SK"/>
              </w:rPr>
              <w:t>ých</w:t>
            </w:r>
            <w:proofErr w:type="spellEnd"/>
            <w:r w:rsidRPr="005E4C30">
              <w:rPr>
                <w:rFonts w:ascii="Times New Roman" w:hAnsi="Times New Roman" w:cs="Times New Roman"/>
                <w:sz w:val="20"/>
                <w:szCs w:val="20"/>
                <w:lang w:eastAsia="sk-SK"/>
              </w:rPr>
              <w:t xml:space="preserve"> činností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4.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vyplatené dividendy a iné podiely na zisku, s výnimkou tých, ktoré sa začleňujú do prevádzkových činností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5.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súvisiace s derivátmi, s výnimkou, ak sú určené na predaj alebo na obchodovanie, alebo ak sa považujú za peňažné toky z investičnej činnosti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lastRenderedPageBreak/>
              <w:t xml:space="preserve">C. 6.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súvisiace s derivátmi, s výnimkou, ak sú určené na predaj alebo na obchodovanie, alebo ak sa považujú za peňažné toky z investičnej činnosti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51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7.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na daň z príjmov účtovnej jednotky, ak ich možno začleniť do finančných činností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5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8.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Príjmy mimoriadneho charakteru vzťahujúce sa na finančnú činnosť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70"/>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xml:space="preserve">C. 9. </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Výdavky mimoriadneho charakteru vzťahujúce sa na finančnú činnosť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270"/>
        </w:trPr>
        <w:tc>
          <w:tcPr>
            <w:tcW w:w="476" w:type="pct"/>
            <w:shd w:val="clear" w:color="000000" w:fill="C0C0C0"/>
            <w:noWrap/>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 xml:space="preserve">C. </w:t>
            </w:r>
          </w:p>
        </w:tc>
        <w:tc>
          <w:tcPr>
            <w:tcW w:w="3446" w:type="pct"/>
            <w:shd w:val="clear" w:color="000000" w:fill="C0C0C0"/>
            <w:vAlign w:val="bottom"/>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Čisté peňažné toky z finančnej činnosti (súčet C 1 až C 9)</w:t>
            </w:r>
          </w:p>
        </w:tc>
        <w:tc>
          <w:tcPr>
            <w:tcW w:w="513" w:type="pct"/>
            <w:shd w:val="clear" w:color="000000" w:fill="C0C0C0"/>
            <w:noWrap/>
            <w:vAlign w:val="bottom"/>
            <w:hideMark/>
          </w:tcPr>
          <w:p w:rsidR="008F180E" w:rsidRPr="005E4C30" w:rsidRDefault="008F180E" w:rsidP="000E0CC8">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-276</w:t>
            </w:r>
            <w:r w:rsidR="005663E9">
              <w:rPr>
                <w:rFonts w:ascii="Times New Roman" w:hAnsi="Times New Roman" w:cs="Times New Roman"/>
                <w:b/>
                <w:bCs/>
                <w:color w:val="000000" w:themeColor="text1"/>
                <w:sz w:val="20"/>
                <w:szCs w:val="20"/>
                <w:lang w:eastAsia="sk-SK"/>
              </w:rPr>
              <w:t xml:space="preserve"> </w:t>
            </w:r>
            <w:r w:rsidRPr="005E4C30">
              <w:rPr>
                <w:rFonts w:ascii="Times New Roman" w:hAnsi="Times New Roman" w:cs="Times New Roman"/>
                <w:b/>
                <w:bCs/>
                <w:color w:val="000000" w:themeColor="text1"/>
                <w:sz w:val="20"/>
                <w:szCs w:val="20"/>
                <w:lang w:eastAsia="sk-SK"/>
              </w:rPr>
              <w:t>989</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86 407</w:t>
            </w:r>
          </w:p>
        </w:tc>
      </w:tr>
      <w:tr w:rsidR="008F180E" w:rsidRPr="00844940" w:rsidTr="005E4C30">
        <w:trPr>
          <w:trHeight w:val="525"/>
        </w:trPr>
        <w:tc>
          <w:tcPr>
            <w:tcW w:w="476" w:type="pct"/>
            <w:shd w:val="clear" w:color="000000" w:fill="C0C0C0"/>
            <w:noWrap/>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D.</w:t>
            </w:r>
          </w:p>
        </w:tc>
        <w:tc>
          <w:tcPr>
            <w:tcW w:w="3446" w:type="pct"/>
            <w:shd w:val="clear" w:color="000000" w:fill="C0C0C0"/>
            <w:vAlign w:val="bottom"/>
            <w:hideMark/>
          </w:tcPr>
          <w:p w:rsidR="008F180E" w:rsidRPr="005E4C30" w:rsidRDefault="008F180E" w:rsidP="008F180E">
            <w:pPr>
              <w:rPr>
                <w:rFonts w:ascii="Times New Roman" w:hAnsi="Times New Roman" w:cs="Times New Roman"/>
                <w:b/>
                <w:bCs/>
                <w:sz w:val="20"/>
                <w:szCs w:val="20"/>
                <w:lang w:eastAsia="sk-SK"/>
              </w:rPr>
            </w:pPr>
            <w:r w:rsidRPr="005E4C30">
              <w:rPr>
                <w:rFonts w:ascii="Times New Roman" w:hAnsi="Times New Roman" w:cs="Times New Roman"/>
                <w:b/>
                <w:bCs/>
                <w:sz w:val="20"/>
                <w:szCs w:val="20"/>
                <w:lang w:eastAsia="sk-SK"/>
              </w:rPr>
              <w:t>Čisté zvýšenie alebo čisté zníženie peňažných prostriedkov (+/-) (súčet A + B + C)</w:t>
            </w:r>
          </w:p>
        </w:tc>
        <w:tc>
          <w:tcPr>
            <w:tcW w:w="513"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60 586</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b/>
                <w:bCs/>
                <w:color w:val="000000" w:themeColor="text1"/>
                <w:sz w:val="20"/>
                <w:szCs w:val="20"/>
                <w:lang w:eastAsia="sk-SK"/>
              </w:rPr>
            </w:pPr>
            <w:r w:rsidRPr="005E4C30">
              <w:rPr>
                <w:rFonts w:ascii="Times New Roman" w:hAnsi="Times New Roman" w:cs="Times New Roman"/>
                <w:b/>
                <w:bCs/>
                <w:color w:val="000000" w:themeColor="text1"/>
                <w:sz w:val="20"/>
                <w:szCs w:val="20"/>
                <w:lang w:eastAsia="sk-SK"/>
              </w:rPr>
              <w:t>32 819</w:t>
            </w:r>
          </w:p>
        </w:tc>
      </w:tr>
      <w:tr w:rsidR="008F180E" w:rsidRPr="00844940" w:rsidTr="005E4C30">
        <w:trPr>
          <w:trHeight w:val="52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E.</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Stav peňažných prostriedkov a peňažných ekvivalentov na začiatku účtovného obdobia (+/-)</w:t>
            </w:r>
          </w:p>
        </w:tc>
        <w:tc>
          <w:tcPr>
            <w:tcW w:w="513"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301 266</w:t>
            </w:r>
          </w:p>
        </w:tc>
        <w:tc>
          <w:tcPr>
            <w:tcW w:w="565" w:type="pct"/>
            <w:shd w:val="clear" w:color="auto" w:fill="auto"/>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268 447</w:t>
            </w:r>
          </w:p>
        </w:tc>
      </w:tr>
      <w:tr w:rsidR="008F180E" w:rsidRPr="00844940" w:rsidTr="005E4C30">
        <w:trPr>
          <w:trHeight w:val="780"/>
        </w:trPr>
        <w:tc>
          <w:tcPr>
            <w:tcW w:w="476" w:type="pct"/>
            <w:shd w:val="clear" w:color="000000" w:fill="C0C0C0"/>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F.</w:t>
            </w:r>
          </w:p>
        </w:tc>
        <w:tc>
          <w:tcPr>
            <w:tcW w:w="3446" w:type="pct"/>
            <w:shd w:val="clear" w:color="000000" w:fill="C0C0C0"/>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Stav peňažných prostriedkov a peňažných ekvivalentov na konci účtovného obdobia pred zohľadnením kurzových rozdielov vyčíslených ku dňu, ku ktorému sa zostavuje účtovná závierka (+/-)</w:t>
            </w:r>
          </w:p>
        </w:tc>
        <w:tc>
          <w:tcPr>
            <w:tcW w:w="513" w:type="pct"/>
            <w:shd w:val="clear" w:color="000000" w:fill="C0C0C0"/>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361 852</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301 266</w:t>
            </w:r>
          </w:p>
        </w:tc>
      </w:tr>
      <w:tr w:rsidR="008F180E" w:rsidRPr="00844940" w:rsidTr="005E4C30">
        <w:trPr>
          <w:trHeight w:val="525"/>
        </w:trPr>
        <w:tc>
          <w:tcPr>
            <w:tcW w:w="476" w:type="pct"/>
            <w:shd w:val="clear" w:color="auto" w:fill="auto"/>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G.</w:t>
            </w:r>
          </w:p>
        </w:tc>
        <w:tc>
          <w:tcPr>
            <w:tcW w:w="3446" w:type="pct"/>
            <w:shd w:val="clear" w:color="auto" w:fill="auto"/>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Kurzové rozdiely vyčíslené k peňažným prostriedkom a peňažným ekvivalentom ku dňu, ku ktorému sa zostavuje účtovná závierka (+/-)</w:t>
            </w:r>
          </w:p>
        </w:tc>
        <w:tc>
          <w:tcPr>
            <w:tcW w:w="513"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c>
          <w:tcPr>
            <w:tcW w:w="565" w:type="pct"/>
            <w:shd w:val="clear" w:color="auto" w:fill="auto"/>
            <w:noWrap/>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 </w:t>
            </w:r>
          </w:p>
        </w:tc>
      </w:tr>
      <w:tr w:rsidR="008F180E" w:rsidRPr="00844940" w:rsidTr="005E4C30">
        <w:trPr>
          <w:trHeight w:val="780"/>
        </w:trPr>
        <w:tc>
          <w:tcPr>
            <w:tcW w:w="476" w:type="pct"/>
            <w:shd w:val="clear" w:color="000000" w:fill="C0C0C0"/>
            <w:noWrap/>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H.</w:t>
            </w:r>
          </w:p>
        </w:tc>
        <w:tc>
          <w:tcPr>
            <w:tcW w:w="3446" w:type="pct"/>
            <w:shd w:val="clear" w:color="000000" w:fill="C0C0C0"/>
            <w:vAlign w:val="bottom"/>
            <w:hideMark/>
          </w:tcPr>
          <w:p w:rsidR="008F180E" w:rsidRPr="005E4C30" w:rsidRDefault="008F180E" w:rsidP="008F180E">
            <w:pPr>
              <w:rPr>
                <w:rFonts w:ascii="Times New Roman" w:hAnsi="Times New Roman" w:cs="Times New Roman"/>
                <w:sz w:val="20"/>
                <w:szCs w:val="20"/>
                <w:lang w:eastAsia="sk-SK"/>
              </w:rPr>
            </w:pPr>
            <w:r w:rsidRPr="005E4C30">
              <w:rPr>
                <w:rFonts w:ascii="Times New Roman" w:hAnsi="Times New Roman" w:cs="Times New Roman"/>
                <w:sz w:val="20"/>
                <w:szCs w:val="20"/>
                <w:lang w:eastAsia="sk-SK"/>
              </w:rPr>
              <w:t>Zostatok peňažných prostriedkov a peňažných ekvivalentov na konci účtovného obdobia, upravený o kurzové rozdiely vyčíslené ku dňu, ku ktorému sa zostavuje účtovná závierka (+/-).</w:t>
            </w:r>
          </w:p>
        </w:tc>
        <w:tc>
          <w:tcPr>
            <w:tcW w:w="513" w:type="pct"/>
            <w:shd w:val="clear" w:color="000000" w:fill="C0C0C0"/>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361 852</w:t>
            </w:r>
          </w:p>
        </w:tc>
        <w:tc>
          <w:tcPr>
            <w:tcW w:w="565" w:type="pct"/>
            <w:shd w:val="clear" w:color="000000" w:fill="C0C0C0"/>
            <w:noWrap/>
            <w:vAlign w:val="bottom"/>
            <w:hideMark/>
          </w:tcPr>
          <w:p w:rsidR="008F180E" w:rsidRPr="005E4C30" w:rsidRDefault="008F180E" w:rsidP="008F180E">
            <w:pPr>
              <w:jc w:val="right"/>
              <w:rPr>
                <w:rFonts w:ascii="Times New Roman" w:hAnsi="Times New Roman" w:cs="Times New Roman"/>
                <w:sz w:val="20"/>
                <w:szCs w:val="20"/>
                <w:lang w:eastAsia="sk-SK"/>
              </w:rPr>
            </w:pPr>
            <w:r w:rsidRPr="005E4C30">
              <w:rPr>
                <w:rFonts w:ascii="Times New Roman" w:hAnsi="Times New Roman" w:cs="Times New Roman"/>
                <w:sz w:val="20"/>
                <w:szCs w:val="20"/>
                <w:lang w:eastAsia="sk-SK"/>
              </w:rPr>
              <w:t>301 266</w:t>
            </w:r>
          </w:p>
        </w:tc>
      </w:tr>
    </w:tbl>
    <w:p w:rsidR="008F180E" w:rsidRPr="00193C9E" w:rsidRDefault="008F180E" w:rsidP="008F180E">
      <w:pPr>
        <w:tabs>
          <w:tab w:val="right" w:pos="9212"/>
        </w:tabs>
      </w:pPr>
    </w:p>
    <w:p w:rsidR="008F180E" w:rsidRDefault="008F180E" w:rsidP="008F180E">
      <w:pPr>
        <w:pStyle w:val="Zkladntext"/>
        <w:rPr>
          <w:b/>
        </w:rPr>
      </w:pPr>
      <w:r>
        <w:rPr>
          <w:b/>
        </w:rPr>
        <w:t>Peňažné prostriedky</w:t>
      </w:r>
    </w:p>
    <w:p w:rsidR="008F180E" w:rsidRDefault="008F180E" w:rsidP="00F23523">
      <w:pPr>
        <w:pStyle w:val="Zkladntext"/>
        <w:spacing w:before="120"/>
        <w:jc w:val="both"/>
      </w:pPr>
      <w:r w:rsidRPr="00F23523">
        <w:rPr>
          <w:sz w:val="20"/>
          <w:szCs w:val="20"/>
        </w:rPr>
        <w:t xml:space="preserve">Peňažnými prostriedkami (angl. </w:t>
      </w:r>
      <w:proofErr w:type="spellStart"/>
      <w:r w:rsidRPr="00F23523">
        <w:rPr>
          <w:sz w:val="20"/>
          <w:szCs w:val="20"/>
        </w:rPr>
        <w:t>cash</w:t>
      </w:r>
      <w:proofErr w:type="spellEnd"/>
      <w:r w:rsidRPr="00F23523">
        <w:rPr>
          <w:sz w:val="20"/>
          <w:szCs w:val="20"/>
        </w:rPr>
        <w:t>) sa rozumejú peňažné hotovosti, ekvivalenty peňažných hotovostí, peňažné prostriedky na bežných účtoch v bankách, kontokorentný účet a časť zostatku účtu Peniaze na ceste, ktorý sa viaže na prevod medzi bežným účtom a pokladnicou alebo medzi dvoma</w:t>
      </w:r>
      <w:r>
        <w:t xml:space="preserve"> bankovými účtami. </w:t>
      </w:r>
    </w:p>
    <w:p w:rsidR="008F180E" w:rsidRDefault="008F180E" w:rsidP="008F180E">
      <w:pPr>
        <w:pStyle w:val="Zkladntext"/>
      </w:pPr>
    </w:p>
    <w:p w:rsidR="008F180E" w:rsidRDefault="008F180E" w:rsidP="008F180E">
      <w:pPr>
        <w:pStyle w:val="Zkladntext"/>
        <w:rPr>
          <w:b/>
        </w:rPr>
      </w:pPr>
      <w:r>
        <w:rPr>
          <w:b/>
        </w:rPr>
        <w:t>Ekvivalenty peňažných prostriedkov</w:t>
      </w:r>
    </w:p>
    <w:p w:rsidR="006E056C" w:rsidRDefault="008F180E" w:rsidP="00903C67">
      <w:pPr>
        <w:pStyle w:val="Zkladntext"/>
        <w:jc w:val="both"/>
      </w:pPr>
      <w:r w:rsidRPr="00F23523">
        <w:rPr>
          <w:sz w:val="20"/>
          <w:szCs w:val="20"/>
        </w:rPr>
        <w:t xml:space="preserve">Ekvivalentmi peňažných prostriedkov (angl. </w:t>
      </w:r>
      <w:proofErr w:type="spellStart"/>
      <w:r w:rsidRPr="00F23523">
        <w:rPr>
          <w:sz w:val="20"/>
          <w:szCs w:val="20"/>
        </w:rPr>
        <w:t>cash</w:t>
      </w:r>
      <w:proofErr w:type="spellEnd"/>
      <w:r w:rsidRPr="00F23523">
        <w:rPr>
          <w:sz w:val="20"/>
          <w:szCs w:val="20"/>
        </w:rPr>
        <w:t xml:space="preserve"> </w:t>
      </w:r>
      <w:proofErr w:type="spellStart"/>
      <w:r w:rsidRPr="00F23523">
        <w:rPr>
          <w:sz w:val="20"/>
          <w:szCs w:val="20"/>
        </w:rPr>
        <w:t>equivalents</w:t>
      </w:r>
      <w:proofErr w:type="spellEnd"/>
      <w:r w:rsidRPr="00F23523">
        <w:rPr>
          <w:sz w:val="20"/>
          <w:szCs w:val="20"/>
        </w:rPr>
        <w:t>) sa rozumie krátkodobý finančný majetok zameniteľný za vopred známu sumu peňažných prostriedkov, pri ktorom nie je riziko výraznej zmeny jeho hodnoty v najbližších troch mesiacoch odo dňa, ku ktorému sa zostavuje účtovná závierka, napríklad termínované vklady na bankových účtoch, ktoré sú uložené najviac na trojmesačnú výpovednú lehotu, likvidné cenné papiere určené na obchodovanie, prioritné akcie obstarané účtovnou jednotkou, ktoré sú splatné do troch mesiacov odo dňa, ku ktorému sa zostavuje účtovná závierka.</w:t>
      </w:r>
      <w:bookmarkEnd w:id="1"/>
      <w:bookmarkEnd w:id="2"/>
      <w:bookmarkEnd w:id="3"/>
    </w:p>
    <w:p w:rsidR="006E056C" w:rsidRDefault="006E056C">
      <w:pPr>
        <w:pStyle w:val="Texttabuky"/>
        <w:spacing w:before="480"/>
      </w:pPr>
    </w:p>
    <w:sectPr w:rsidR="006E056C" w:rsidSect="00CD4FE4">
      <w:headerReference w:type="default" r:id="rId71"/>
      <w:type w:val="continuous"/>
      <w:pgSz w:w="11907" w:h="16839" w:code="9"/>
      <w:pgMar w:top="1701" w:right="1247" w:bottom="1871" w:left="1418" w:header="794"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53B" w:rsidRDefault="00F9553B">
      <w:pPr>
        <w:spacing w:after="0" w:line="240" w:lineRule="auto"/>
      </w:pPr>
      <w:r>
        <w:separator/>
      </w:r>
    </w:p>
  </w:endnote>
  <w:endnote w:type="continuationSeparator" w:id="0">
    <w:p w:rsidR="00F9553B" w:rsidRDefault="00F955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53B" w:rsidRDefault="00F9553B">
      <w:pPr>
        <w:spacing w:after="0" w:line="240" w:lineRule="auto"/>
      </w:pPr>
      <w:r>
        <w:separator/>
      </w:r>
    </w:p>
  </w:footnote>
  <w:footnote w:type="continuationSeparator" w:id="0">
    <w:p w:rsidR="00F9553B" w:rsidRDefault="00F9553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40" w:type="dxa"/>
      <w:tblInd w:w="55" w:type="dxa"/>
      <w:tblCellMar>
        <w:left w:w="70" w:type="dxa"/>
        <w:right w:w="70" w:type="dxa"/>
      </w:tblCellMar>
      <w:tblLook w:val="04A0"/>
    </w:tblPr>
    <w:tblGrid>
      <w:gridCol w:w="1760"/>
      <w:gridCol w:w="740"/>
      <w:gridCol w:w="460"/>
      <w:gridCol w:w="280"/>
      <w:gridCol w:w="280"/>
      <w:gridCol w:w="280"/>
      <w:gridCol w:w="280"/>
      <w:gridCol w:w="280"/>
      <w:gridCol w:w="280"/>
      <w:gridCol w:w="280"/>
      <w:gridCol w:w="280"/>
      <w:gridCol w:w="680"/>
      <w:gridCol w:w="560"/>
      <w:gridCol w:w="280"/>
      <w:gridCol w:w="280"/>
      <w:gridCol w:w="280"/>
      <w:gridCol w:w="280"/>
      <w:gridCol w:w="280"/>
      <w:gridCol w:w="280"/>
      <w:gridCol w:w="280"/>
      <w:gridCol w:w="280"/>
      <w:gridCol w:w="280"/>
      <w:gridCol w:w="280"/>
    </w:tblGrid>
    <w:tr w:rsidR="00903C67" w:rsidRPr="00903C67" w:rsidTr="00903C67">
      <w:trPr>
        <w:trHeight w:val="265"/>
      </w:trPr>
      <w:tc>
        <w:tcPr>
          <w:tcW w:w="176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 xml:space="preserve">Poznámky </w:t>
          </w:r>
          <w:proofErr w:type="spellStart"/>
          <w:r w:rsidRPr="00903C67">
            <w:rPr>
              <w:rFonts w:ascii="Times New Roman" w:eastAsia="Times New Roman" w:hAnsi="Times New Roman" w:cs="Times New Roman"/>
              <w:sz w:val="14"/>
              <w:szCs w:val="14"/>
              <w:lang w:eastAsia="sk-SK"/>
            </w:rPr>
            <w:t>Úč</w:t>
          </w:r>
          <w:proofErr w:type="spellEnd"/>
          <w:r w:rsidRPr="00903C67">
            <w:rPr>
              <w:rFonts w:ascii="Times New Roman" w:eastAsia="Times New Roman" w:hAnsi="Times New Roman" w:cs="Times New Roman"/>
              <w:sz w:val="14"/>
              <w:szCs w:val="14"/>
              <w:lang w:eastAsia="sk-SK"/>
            </w:rPr>
            <w:t xml:space="preserve"> POD 3 - 01</w:t>
          </w:r>
        </w:p>
      </w:tc>
      <w:tc>
        <w:tcPr>
          <w:tcW w:w="740" w:type="dxa"/>
          <w:tcBorders>
            <w:top w:val="nil"/>
            <w:left w:val="nil"/>
            <w:bottom w:val="nil"/>
            <w:right w:val="nil"/>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p>
      </w:tc>
      <w:tc>
        <w:tcPr>
          <w:tcW w:w="460" w:type="dxa"/>
          <w:tcBorders>
            <w:top w:val="nil"/>
            <w:left w:val="nil"/>
            <w:bottom w:val="nil"/>
            <w:right w:val="nil"/>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IČO</w:t>
          </w:r>
        </w:p>
      </w:tc>
      <w:tc>
        <w:tcPr>
          <w:tcW w:w="2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1</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7</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8</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4</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7</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5</w:t>
          </w:r>
        </w:p>
      </w:tc>
      <w:tc>
        <w:tcPr>
          <w:tcW w:w="680" w:type="dxa"/>
          <w:tcBorders>
            <w:top w:val="nil"/>
            <w:left w:val="nil"/>
            <w:bottom w:val="nil"/>
            <w:right w:val="nil"/>
          </w:tcBorders>
          <w:shd w:val="clear" w:color="auto" w:fill="auto"/>
          <w:noWrap/>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p>
      </w:tc>
      <w:tc>
        <w:tcPr>
          <w:tcW w:w="560" w:type="dxa"/>
          <w:tcBorders>
            <w:top w:val="nil"/>
            <w:left w:val="nil"/>
            <w:bottom w:val="nil"/>
            <w:right w:val="nil"/>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DIČ</w:t>
          </w:r>
        </w:p>
      </w:tc>
      <w:tc>
        <w:tcPr>
          <w:tcW w:w="28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5</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1</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3</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0</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2</w:t>
          </w:r>
        </w:p>
      </w:tc>
      <w:tc>
        <w:tcPr>
          <w:tcW w:w="280" w:type="dxa"/>
          <w:tcBorders>
            <w:top w:val="single" w:sz="8" w:space="0" w:color="auto"/>
            <w:left w:val="nil"/>
            <w:bottom w:val="single" w:sz="8" w:space="0" w:color="auto"/>
            <w:right w:val="single" w:sz="8" w:space="0" w:color="auto"/>
          </w:tcBorders>
          <w:shd w:val="clear" w:color="auto" w:fill="auto"/>
          <w:vAlign w:val="center"/>
          <w:hideMark/>
        </w:tcPr>
        <w:p w:rsidR="00903C67" w:rsidRPr="00903C67" w:rsidRDefault="00903C67" w:rsidP="00903C67">
          <w:pPr>
            <w:spacing w:after="0" w:line="240" w:lineRule="auto"/>
            <w:jc w:val="center"/>
            <w:rPr>
              <w:rFonts w:ascii="Times New Roman" w:eastAsia="Times New Roman" w:hAnsi="Times New Roman" w:cs="Times New Roman"/>
              <w:sz w:val="14"/>
              <w:szCs w:val="14"/>
              <w:lang w:eastAsia="sk-SK"/>
            </w:rPr>
          </w:pPr>
          <w:r w:rsidRPr="00903C67">
            <w:rPr>
              <w:rFonts w:ascii="Times New Roman" w:eastAsia="Times New Roman" w:hAnsi="Times New Roman" w:cs="Times New Roman"/>
              <w:sz w:val="14"/>
              <w:szCs w:val="14"/>
              <w:lang w:eastAsia="sk-SK"/>
            </w:rPr>
            <w:t>2</w:t>
          </w:r>
        </w:p>
      </w:tc>
    </w:tr>
  </w:tbl>
  <w:p w:rsidR="0008165C" w:rsidRPr="00903C67" w:rsidRDefault="0008165C" w:rsidP="00903C67">
    <w:pPr>
      <w:pStyle w:val="Hlavika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B6E8615A"/>
    <w:lvl w:ilvl="0">
      <w:start w:val="1"/>
      <w:numFmt w:val="bullet"/>
      <w:pStyle w:val="Zoznamsodrkami51"/>
      <w:lvlText w:val=""/>
      <w:lvlJc w:val="left"/>
      <w:pPr>
        <w:tabs>
          <w:tab w:val="num" w:pos="1800"/>
        </w:tabs>
        <w:ind w:left="1800" w:hanging="360"/>
      </w:pPr>
      <w:rPr>
        <w:rFonts w:ascii="Symbol" w:hAnsi="Symbol" w:hint="default"/>
      </w:rPr>
    </w:lvl>
  </w:abstractNum>
  <w:abstractNum w:abstractNumId="1">
    <w:nsid w:val="FFFFFF81"/>
    <w:multiLevelType w:val="singleLevel"/>
    <w:tmpl w:val="7F8230A0"/>
    <w:lvl w:ilvl="0">
      <w:start w:val="1"/>
      <w:numFmt w:val="bullet"/>
      <w:pStyle w:val="Zoznamsodrkami41"/>
      <w:lvlText w:val=""/>
      <w:lvlJc w:val="left"/>
      <w:pPr>
        <w:tabs>
          <w:tab w:val="num" w:pos="1440"/>
        </w:tabs>
        <w:ind w:left="1440" w:hanging="360"/>
      </w:pPr>
      <w:rPr>
        <w:rFonts w:ascii="Symbol" w:hAnsi="Symbol" w:hint="default"/>
      </w:rPr>
    </w:lvl>
  </w:abstractNum>
  <w:abstractNum w:abstractNumId="2">
    <w:nsid w:val="FFFFFF82"/>
    <w:multiLevelType w:val="singleLevel"/>
    <w:tmpl w:val="4CF4A9A6"/>
    <w:lvl w:ilvl="0">
      <w:start w:val="1"/>
      <w:numFmt w:val="bullet"/>
      <w:pStyle w:val="Zoznamsodrkami31"/>
      <w:lvlText w:val=""/>
      <w:lvlJc w:val="left"/>
      <w:pPr>
        <w:tabs>
          <w:tab w:val="num" w:pos="1080"/>
        </w:tabs>
        <w:ind w:left="1080" w:hanging="360"/>
      </w:pPr>
      <w:rPr>
        <w:rFonts w:ascii="Symbol" w:hAnsi="Symbol" w:hint="default"/>
      </w:rPr>
    </w:lvl>
  </w:abstractNum>
  <w:abstractNum w:abstractNumId="3">
    <w:nsid w:val="FFFFFF83"/>
    <w:multiLevelType w:val="singleLevel"/>
    <w:tmpl w:val="1F86DD2C"/>
    <w:lvl w:ilvl="0">
      <w:start w:val="1"/>
      <w:numFmt w:val="bullet"/>
      <w:pStyle w:val="Zoznamsodrkami21"/>
      <w:lvlText w:val=""/>
      <w:lvlJc w:val="left"/>
      <w:pPr>
        <w:tabs>
          <w:tab w:val="num" w:pos="720"/>
        </w:tabs>
        <w:ind w:left="720" w:hanging="360"/>
      </w:pPr>
      <w:rPr>
        <w:rFonts w:ascii="Symbol" w:hAnsi="Symbol" w:hint="default"/>
      </w:rPr>
    </w:lvl>
  </w:abstractNum>
  <w:abstractNum w:abstractNumId="4">
    <w:nsid w:val="FFFFFF89"/>
    <w:multiLevelType w:val="singleLevel"/>
    <w:tmpl w:val="E63AF57E"/>
    <w:lvl w:ilvl="0">
      <w:start w:val="1"/>
      <w:numFmt w:val="bullet"/>
      <w:pStyle w:val="Zoznamsodrkami1"/>
      <w:lvlText w:val="•"/>
      <w:lvlJc w:val="left"/>
      <w:pPr>
        <w:ind w:left="360" w:hanging="360"/>
      </w:pPr>
      <w:rPr>
        <w:rFonts w:ascii="Cambria" w:hAnsi="Cambria" w:hint="default"/>
        <w:color w:val="7E97AD" w:themeColor="accent1"/>
      </w:rPr>
    </w:lvl>
  </w:abstractNum>
  <w:abstractNum w:abstractNumId="5">
    <w:nsid w:val="0AA03A7B"/>
    <w:multiLevelType w:val="hybridMultilevel"/>
    <w:tmpl w:val="809AF25E"/>
    <w:lvl w:ilvl="0" w:tplc="E6341E34">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C5537CD"/>
    <w:multiLevelType w:val="hybridMultilevel"/>
    <w:tmpl w:val="FB08211E"/>
    <w:lvl w:ilvl="0" w:tplc="04090017">
      <w:start w:val="1"/>
      <w:numFmt w:val="lowerLetter"/>
      <w:lvlText w:val="%1)"/>
      <w:lvlJc w:val="left"/>
      <w:pPr>
        <w:tabs>
          <w:tab w:val="num" w:pos="1192"/>
        </w:tabs>
        <w:ind w:left="1192" w:hanging="360"/>
      </w:pPr>
      <w:rPr>
        <w:rFonts w:cs="Times New Roman"/>
      </w:rPr>
    </w:lvl>
    <w:lvl w:ilvl="1" w:tplc="04090019" w:tentative="1">
      <w:start w:val="1"/>
      <w:numFmt w:val="lowerLetter"/>
      <w:lvlText w:val="%2."/>
      <w:lvlJc w:val="left"/>
      <w:pPr>
        <w:tabs>
          <w:tab w:val="num" w:pos="1912"/>
        </w:tabs>
        <w:ind w:left="1912" w:hanging="360"/>
      </w:pPr>
      <w:rPr>
        <w:rFonts w:cs="Times New Roman"/>
      </w:rPr>
    </w:lvl>
    <w:lvl w:ilvl="2" w:tplc="0409001B" w:tentative="1">
      <w:start w:val="1"/>
      <w:numFmt w:val="lowerRoman"/>
      <w:lvlText w:val="%3."/>
      <w:lvlJc w:val="right"/>
      <w:pPr>
        <w:tabs>
          <w:tab w:val="num" w:pos="2632"/>
        </w:tabs>
        <w:ind w:left="2632" w:hanging="180"/>
      </w:pPr>
      <w:rPr>
        <w:rFonts w:cs="Times New Roman"/>
      </w:rPr>
    </w:lvl>
    <w:lvl w:ilvl="3" w:tplc="0409000F" w:tentative="1">
      <w:start w:val="1"/>
      <w:numFmt w:val="decimal"/>
      <w:lvlText w:val="%4."/>
      <w:lvlJc w:val="left"/>
      <w:pPr>
        <w:tabs>
          <w:tab w:val="num" w:pos="3352"/>
        </w:tabs>
        <w:ind w:left="3352" w:hanging="360"/>
      </w:pPr>
      <w:rPr>
        <w:rFonts w:cs="Times New Roman"/>
      </w:rPr>
    </w:lvl>
    <w:lvl w:ilvl="4" w:tplc="04090019" w:tentative="1">
      <w:start w:val="1"/>
      <w:numFmt w:val="lowerLetter"/>
      <w:lvlText w:val="%5."/>
      <w:lvlJc w:val="left"/>
      <w:pPr>
        <w:tabs>
          <w:tab w:val="num" w:pos="4072"/>
        </w:tabs>
        <w:ind w:left="4072" w:hanging="360"/>
      </w:pPr>
      <w:rPr>
        <w:rFonts w:cs="Times New Roman"/>
      </w:rPr>
    </w:lvl>
    <w:lvl w:ilvl="5" w:tplc="0409001B" w:tentative="1">
      <w:start w:val="1"/>
      <w:numFmt w:val="lowerRoman"/>
      <w:lvlText w:val="%6."/>
      <w:lvlJc w:val="right"/>
      <w:pPr>
        <w:tabs>
          <w:tab w:val="num" w:pos="4792"/>
        </w:tabs>
        <w:ind w:left="4792" w:hanging="180"/>
      </w:pPr>
      <w:rPr>
        <w:rFonts w:cs="Times New Roman"/>
      </w:rPr>
    </w:lvl>
    <w:lvl w:ilvl="6" w:tplc="0409000F" w:tentative="1">
      <w:start w:val="1"/>
      <w:numFmt w:val="decimal"/>
      <w:lvlText w:val="%7."/>
      <w:lvlJc w:val="left"/>
      <w:pPr>
        <w:tabs>
          <w:tab w:val="num" w:pos="5512"/>
        </w:tabs>
        <w:ind w:left="5512" w:hanging="360"/>
      </w:pPr>
      <w:rPr>
        <w:rFonts w:cs="Times New Roman"/>
      </w:rPr>
    </w:lvl>
    <w:lvl w:ilvl="7" w:tplc="04090019" w:tentative="1">
      <w:start w:val="1"/>
      <w:numFmt w:val="lowerLetter"/>
      <w:lvlText w:val="%8."/>
      <w:lvlJc w:val="left"/>
      <w:pPr>
        <w:tabs>
          <w:tab w:val="num" w:pos="6232"/>
        </w:tabs>
        <w:ind w:left="6232" w:hanging="360"/>
      </w:pPr>
      <w:rPr>
        <w:rFonts w:cs="Times New Roman"/>
      </w:rPr>
    </w:lvl>
    <w:lvl w:ilvl="8" w:tplc="0409001B" w:tentative="1">
      <w:start w:val="1"/>
      <w:numFmt w:val="lowerRoman"/>
      <w:lvlText w:val="%9."/>
      <w:lvlJc w:val="right"/>
      <w:pPr>
        <w:tabs>
          <w:tab w:val="num" w:pos="6952"/>
        </w:tabs>
        <w:ind w:left="6952" w:hanging="180"/>
      </w:pPr>
      <w:rPr>
        <w:rFonts w:cs="Times New Roman"/>
      </w:rPr>
    </w:lvl>
  </w:abstractNum>
  <w:abstractNum w:abstractNumId="7">
    <w:nsid w:val="15871753"/>
    <w:multiLevelType w:val="hybridMultilevel"/>
    <w:tmpl w:val="E43A25C6"/>
    <w:lvl w:ilvl="0" w:tplc="D402D4B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DB19FD"/>
    <w:multiLevelType w:val="hybridMultilevel"/>
    <w:tmpl w:val="6D1E893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A402E19"/>
    <w:multiLevelType w:val="hybridMultilevel"/>
    <w:tmpl w:val="4C0CFFBE"/>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B6F205A"/>
    <w:multiLevelType w:val="multilevel"/>
    <w:tmpl w:val="9CA4ABB8"/>
    <w:styleLink w:val="Vronsprv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1CBA3ABF"/>
    <w:multiLevelType w:val="hybridMultilevel"/>
    <w:tmpl w:val="6C1016E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4E51252"/>
    <w:multiLevelType w:val="hybridMultilevel"/>
    <w:tmpl w:val="D57C9BC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A647633"/>
    <w:multiLevelType w:val="hybridMultilevel"/>
    <w:tmpl w:val="A0DCBBD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FEF2430"/>
    <w:multiLevelType w:val="hybridMultilevel"/>
    <w:tmpl w:val="071639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108386D"/>
    <w:multiLevelType w:val="hybridMultilevel"/>
    <w:tmpl w:val="7A407CBE"/>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2FF14A7"/>
    <w:multiLevelType w:val="hybridMultilevel"/>
    <w:tmpl w:val="04B27C42"/>
    <w:lvl w:ilvl="0" w:tplc="D402D4B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67F6A45"/>
    <w:multiLevelType w:val="multilevel"/>
    <w:tmpl w:val="80C0D6D2"/>
    <w:lvl w:ilvl="0">
      <w:start w:val="1"/>
      <w:numFmt w:val="decimal"/>
      <w:pStyle w:val="slovanzoznam1"/>
      <w:lvlText w:val="%1."/>
      <w:lvlJc w:val="left"/>
      <w:pPr>
        <w:ind w:left="360" w:hanging="360"/>
      </w:pPr>
      <w:rPr>
        <w:rFonts w:hint="default"/>
      </w:rPr>
    </w:lvl>
    <w:lvl w:ilvl="1">
      <w:start w:val="1"/>
      <w:numFmt w:val="decimal"/>
      <w:pStyle w:val="slovanzoznam21"/>
      <w:suff w:val="space"/>
      <w:lvlText w:val="%1.%2"/>
      <w:lvlJc w:val="left"/>
      <w:pPr>
        <w:ind w:left="936" w:hanging="576"/>
      </w:pPr>
      <w:rPr>
        <w:rFonts w:hint="default"/>
      </w:rPr>
    </w:lvl>
    <w:lvl w:ilvl="2">
      <w:start w:val="1"/>
      <w:numFmt w:val="lowerLetter"/>
      <w:pStyle w:val="slovanzoznam31"/>
      <w:lvlText w:val="%3."/>
      <w:lvlJc w:val="left"/>
      <w:pPr>
        <w:ind w:left="720" w:hanging="360"/>
      </w:pPr>
      <w:rPr>
        <w:rFonts w:hint="default"/>
      </w:rPr>
    </w:lvl>
    <w:lvl w:ilvl="3">
      <w:start w:val="1"/>
      <w:numFmt w:val="lowerRoman"/>
      <w:pStyle w:val="slovanzoznam41"/>
      <w:lvlText w:val="%4."/>
      <w:lvlJc w:val="left"/>
      <w:pPr>
        <w:ind w:left="1080" w:hanging="360"/>
      </w:pPr>
      <w:rPr>
        <w:rFonts w:hint="default"/>
      </w:rPr>
    </w:lvl>
    <w:lvl w:ilvl="4">
      <w:start w:val="1"/>
      <w:numFmt w:val="lowerLetter"/>
      <w:pStyle w:val="slovanzo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0792A8E"/>
    <w:multiLevelType w:val="hybridMultilevel"/>
    <w:tmpl w:val="A11C2AD2"/>
    <w:lvl w:ilvl="0" w:tplc="D402D4B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44257C75"/>
    <w:multiLevelType w:val="hybridMultilevel"/>
    <w:tmpl w:val="E4169C46"/>
    <w:lvl w:ilvl="0" w:tplc="375EA210">
      <w:numFmt w:val="bullet"/>
      <w:lvlText w:val="-"/>
      <w:lvlJc w:val="left"/>
      <w:pPr>
        <w:ind w:left="720" w:hanging="360"/>
      </w:pPr>
      <w:rPr>
        <w:rFonts w:ascii="Book Antiqua" w:eastAsiaTheme="minorEastAsia" w:hAnsi="Book Antiqua"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73041D3"/>
    <w:multiLevelType w:val="hybridMultilevel"/>
    <w:tmpl w:val="D254813E"/>
    <w:lvl w:ilvl="0" w:tplc="B7B2A6D6">
      <w:start w:val="1"/>
      <w:numFmt w:val="lowerLetter"/>
      <w:lvlText w:val="%1)"/>
      <w:lvlJc w:val="left"/>
      <w:pPr>
        <w:ind w:left="720" w:hanging="360"/>
      </w:pPr>
      <w:rPr>
        <w:rFonts w:asciiTheme="minorHAnsi" w:eastAsiaTheme="minorEastAsia" w:hAnsiTheme="minorHAnsi" w:cs="Arial"/>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61095646"/>
    <w:multiLevelType w:val="hybridMultilevel"/>
    <w:tmpl w:val="1D966C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3755308"/>
    <w:multiLevelType w:val="hybridMultilevel"/>
    <w:tmpl w:val="8454F38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789C5236"/>
    <w:multiLevelType w:val="hybridMultilevel"/>
    <w:tmpl w:val="74EE4E3E"/>
    <w:lvl w:ilvl="0" w:tplc="0B5ADEF6">
      <w:start w:val="1"/>
      <w:numFmt w:val="bullet"/>
      <w:lvlText w:val=""/>
      <w:lvlJc w:val="left"/>
      <w:pPr>
        <w:ind w:left="720" w:hanging="360"/>
      </w:pPr>
      <w:rPr>
        <w:rFonts w:ascii="Symbol" w:hAnsi="Symbol" w:hint="default"/>
      </w:rPr>
    </w:lvl>
    <w:lvl w:ilvl="1" w:tplc="132284FC">
      <w:start w:val="1"/>
      <w:numFmt w:val="bullet"/>
      <w:lvlText w:val="o"/>
      <w:lvlJc w:val="left"/>
      <w:pPr>
        <w:ind w:left="1440" w:hanging="360"/>
      </w:pPr>
      <w:rPr>
        <w:rFonts w:ascii="Courier New" w:hAnsi="Courier New" w:cs="Courier New" w:hint="default"/>
      </w:rPr>
    </w:lvl>
    <w:lvl w:ilvl="2" w:tplc="4A5E8610" w:tentative="1">
      <w:start w:val="1"/>
      <w:numFmt w:val="bullet"/>
      <w:lvlText w:val=""/>
      <w:lvlJc w:val="left"/>
      <w:pPr>
        <w:ind w:left="2160" w:hanging="360"/>
      </w:pPr>
      <w:rPr>
        <w:rFonts w:ascii="Wingdings" w:hAnsi="Wingdings" w:hint="default"/>
      </w:rPr>
    </w:lvl>
    <w:lvl w:ilvl="3" w:tplc="B550419A" w:tentative="1">
      <w:start w:val="1"/>
      <w:numFmt w:val="bullet"/>
      <w:lvlText w:val=""/>
      <w:lvlJc w:val="left"/>
      <w:pPr>
        <w:ind w:left="2880" w:hanging="360"/>
      </w:pPr>
      <w:rPr>
        <w:rFonts w:ascii="Symbol" w:hAnsi="Symbol" w:hint="default"/>
      </w:rPr>
    </w:lvl>
    <w:lvl w:ilvl="4" w:tplc="4608300A" w:tentative="1">
      <w:start w:val="1"/>
      <w:numFmt w:val="bullet"/>
      <w:lvlText w:val="o"/>
      <w:lvlJc w:val="left"/>
      <w:pPr>
        <w:ind w:left="3600" w:hanging="360"/>
      </w:pPr>
      <w:rPr>
        <w:rFonts w:ascii="Courier New" w:hAnsi="Courier New" w:cs="Courier New" w:hint="default"/>
      </w:rPr>
    </w:lvl>
    <w:lvl w:ilvl="5" w:tplc="3F5AE9B6" w:tentative="1">
      <w:start w:val="1"/>
      <w:numFmt w:val="bullet"/>
      <w:lvlText w:val=""/>
      <w:lvlJc w:val="left"/>
      <w:pPr>
        <w:ind w:left="4320" w:hanging="360"/>
      </w:pPr>
      <w:rPr>
        <w:rFonts w:ascii="Wingdings" w:hAnsi="Wingdings" w:hint="default"/>
      </w:rPr>
    </w:lvl>
    <w:lvl w:ilvl="6" w:tplc="85D48094" w:tentative="1">
      <w:start w:val="1"/>
      <w:numFmt w:val="bullet"/>
      <w:lvlText w:val=""/>
      <w:lvlJc w:val="left"/>
      <w:pPr>
        <w:ind w:left="5040" w:hanging="360"/>
      </w:pPr>
      <w:rPr>
        <w:rFonts w:ascii="Symbol" w:hAnsi="Symbol" w:hint="default"/>
      </w:rPr>
    </w:lvl>
    <w:lvl w:ilvl="7" w:tplc="2BFA936E" w:tentative="1">
      <w:start w:val="1"/>
      <w:numFmt w:val="bullet"/>
      <w:lvlText w:val="o"/>
      <w:lvlJc w:val="left"/>
      <w:pPr>
        <w:ind w:left="5760" w:hanging="360"/>
      </w:pPr>
      <w:rPr>
        <w:rFonts w:ascii="Courier New" w:hAnsi="Courier New" w:cs="Courier New" w:hint="default"/>
      </w:rPr>
    </w:lvl>
    <w:lvl w:ilvl="8" w:tplc="4E2EC7B6" w:tentative="1">
      <w:start w:val="1"/>
      <w:numFmt w:val="bullet"/>
      <w:lvlText w:val=""/>
      <w:lvlJc w:val="left"/>
      <w:pPr>
        <w:ind w:left="6480" w:hanging="360"/>
      </w:pPr>
      <w:rPr>
        <w:rFonts w:ascii="Wingdings" w:hAnsi="Wingdings" w:hint="default"/>
      </w:rPr>
    </w:lvl>
  </w:abstractNum>
  <w:abstractNum w:abstractNumId="24">
    <w:nsid w:val="78CD316A"/>
    <w:multiLevelType w:val="singleLevel"/>
    <w:tmpl w:val="28081C9C"/>
    <w:lvl w:ilvl="0">
      <w:start w:val="1"/>
      <w:numFmt w:val="lowerLetter"/>
      <w:pStyle w:val="Pismenka"/>
      <w:lvlText w:val="(%1)"/>
      <w:lvlJc w:val="left"/>
      <w:pPr>
        <w:tabs>
          <w:tab w:val="num" w:pos="360"/>
        </w:tabs>
        <w:ind w:left="360" w:hanging="360"/>
      </w:pPr>
      <w:rPr>
        <w:rFonts w:cs="Times New Roman" w:hint="default"/>
      </w:rPr>
    </w:lvl>
  </w:abstractNum>
  <w:abstractNum w:abstractNumId="25">
    <w:nsid w:val="7C2B4755"/>
    <w:multiLevelType w:val="hybridMultilevel"/>
    <w:tmpl w:val="095447D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7FE83EC4"/>
    <w:multiLevelType w:val="hybridMultilevel"/>
    <w:tmpl w:val="82E659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4"/>
    <w:lvlOverride w:ilvl="0">
      <w:startOverride w:val="1"/>
    </w:lvlOverride>
  </w:num>
  <w:num w:numId="7">
    <w:abstractNumId w:val="10"/>
  </w:num>
  <w:num w:numId="8">
    <w:abstractNumId w:val="17"/>
  </w:num>
  <w:num w:numId="9">
    <w:abstractNumId w:val="11"/>
  </w:num>
  <w:num w:numId="10">
    <w:abstractNumId w:val="19"/>
  </w:num>
  <w:num w:numId="11">
    <w:abstractNumId w:val="9"/>
  </w:num>
  <w:num w:numId="12">
    <w:abstractNumId w:val="12"/>
  </w:num>
  <w:num w:numId="13">
    <w:abstractNumId w:val="20"/>
  </w:num>
  <w:num w:numId="14">
    <w:abstractNumId w:val="22"/>
  </w:num>
  <w:num w:numId="15">
    <w:abstractNumId w:val="24"/>
  </w:num>
  <w:num w:numId="16">
    <w:abstractNumId w:val="6"/>
  </w:num>
  <w:num w:numId="17">
    <w:abstractNumId w:val="15"/>
  </w:num>
  <w:num w:numId="18">
    <w:abstractNumId w:val="13"/>
  </w:num>
  <w:num w:numId="19">
    <w:abstractNumId w:val="23"/>
  </w:num>
  <w:num w:numId="20">
    <w:abstractNumId w:val="25"/>
  </w:num>
  <w:num w:numId="21">
    <w:abstractNumId w:val="5"/>
  </w:num>
  <w:num w:numId="22">
    <w:abstractNumId w:val="21"/>
  </w:num>
  <w:num w:numId="23">
    <w:abstractNumId w:val="18"/>
  </w:num>
  <w:num w:numId="24">
    <w:abstractNumId w:val="14"/>
  </w:num>
  <w:num w:numId="25">
    <w:abstractNumId w:val="7"/>
  </w:num>
  <w:num w:numId="26">
    <w:abstractNumId w:val="8"/>
  </w:num>
  <w:num w:numId="27">
    <w:abstractNumId w:val="16"/>
  </w:num>
  <w:num w:numId="28">
    <w:abstractNumId w:val="26"/>
  </w:num>
  <w:num w:numId="29">
    <w:abstractNumId w:val="4"/>
  </w:num>
  <w:numIdMacAtCleanup w:val="2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iam Slimáková">
    <w15:presenceInfo w15:providerId="Windows Live" w15:userId="ee2e1baf4cf3986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attachedTemplate r:id="rId1"/>
  <w:defaultTabStop w:val="709"/>
  <w:hyphenationZone w:val="420"/>
  <w:characterSpacingControl w:val="doNotCompress"/>
  <w:hdrShapeDefaults>
    <o:shapedefaults v:ext="edit" spidmax="29698"/>
  </w:hdrShapeDefaults>
  <w:footnotePr>
    <w:footnote w:id="-1"/>
    <w:footnote w:id="0"/>
  </w:footnotePr>
  <w:endnotePr>
    <w:endnote w:id="-1"/>
    <w:endnote w:id="0"/>
  </w:endnotePr>
  <w:compat>
    <w:useFELayout/>
  </w:compat>
  <w:rsids>
    <w:rsidRoot w:val="008727FA"/>
    <w:rsid w:val="00001C97"/>
    <w:rsid w:val="000103B5"/>
    <w:rsid w:val="000114CA"/>
    <w:rsid w:val="00011AD5"/>
    <w:rsid w:val="00014808"/>
    <w:rsid w:val="00014BDF"/>
    <w:rsid w:val="00015F6E"/>
    <w:rsid w:val="00023AE2"/>
    <w:rsid w:val="000269B3"/>
    <w:rsid w:val="00026E8F"/>
    <w:rsid w:val="00030478"/>
    <w:rsid w:val="00031D34"/>
    <w:rsid w:val="0003623F"/>
    <w:rsid w:val="00037E13"/>
    <w:rsid w:val="00051979"/>
    <w:rsid w:val="00052811"/>
    <w:rsid w:val="00053A1F"/>
    <w:rsid w:val="0005504D"/>
    <w:rsid w:val="000553B2"/>
    <w:rsid w:val="0005648E"/>
    <w:rsid w:val="00057C4F"/>
    <w:rsid w:val="00057DF3"/>
    <w:rsid w:val="0006074F"/>
    <w:rsid w:val="00061F0C"/>
    <w:rsid w:val="0006226E"/>
    <w:rsid w:val="00062F99"/>
    <w:rsid w:val="000634AE"/>
    <w:rsid w:val="00063793"/>
    <w:rsid w:val="00064151"/>
    <w:rsid w:val="000728F0"/>
    <w:rsid w:val="00075DCE"/>
    <w:rsid w:val="000760FB"/>
    <w:rsid w:val="0008165C"/>
    <w:rsid w:val="000854EE"/>
    <w:rsid w:val="000864F2"/>
    <w:rsid w:val="00086F71"/>
    <w:rsid w:val="00090341"/>
    <w:rsid w:val="00095A98"/>
    <w:rsid w:val="00095BAD"/>
    <w:rsid w:val="000A62E7"/>
    <w:rsid w:val="000A7A39"/>
    <w:rsid w:val="000B1D60"/>
    <w:rsid w:val="000B1FBB"/>
    <w:rsid w:val="000B2288"/>
    <w:rsid w:val="000B2525"/>
    <w:rsid w:val="000B5824"/>
    <w:rsid w:val="000C5D2B"/>
    <w:rsid w:val="000D0B1D"/>
    <w:rsid w:val="000D6532"/>
    <w:rsid w:val="000E0CC8"/>
    <w:rsid w:val="000E47E2"/>
    <w:rsid w:val="000F240C"/>
    <w:rsid w:val="000F29A3"/>
    <w:rsid w:val="000F3629"/>
    <w:rsid w:val="00103F99"/>
    <w:rsid w:val="00120B11"/>
    <w:rsid w:val="001255BA"/>
    <w:rsid w:val="00125711"/>
    <w:rsid w:val="001259D7"/>
    <w:rsid w:val="0012602C"/>
    <w:rsid w:val="00143998"/>
    <w:rsid w:val="001454B2"/>
    <w:rsid w:val="0014745C"/>
    <w:rsid w:val="00147CAF"/>
    <w:rsid w:val="00152CF8"/>
    <w:rsid w:val="00154EF4"/>
    <w:rsid w:val="00156AC9"/>
    <w:rsid w:val="00160C4B"/>
    <w:rsid w:val="00163DE5"/>
    <w:rsid w:val="001657E3"/>
    <w:rsid w:val="00166074"/>
    <w:rsid w:val="0017018A"/>
    <w:rsid w:val="00174A5F"/>
    <w:rsid w:val="00174B04"/>
    <w:rsid w:val="00181893"/>
    <w:rsid w:val="001840F6"/>
    <w:rsid w:val="001853A0"/>
    <w:rsid w:val="00191D31"/>
    <w:rsid w:val="001930B6"/>
    <w:rsid w:val="001A77F7"/>
    <w:rsid w:val="001B00ED"/>
    <w:rsid w:val="001B3EC6"/>
    <w:rsid w:val="001C5369"/>
    <w:rsid w:val="001C7FD9"/>
    <w:rsid w:val="001D000E"/>
    <w:rsid w:val="001D3FBD"/>
    <w:rsid w:val="001E2AE6"/>
    <w:rsid w:val="001E3C69"/>
    <w:rsid w:val="001E650B"/>
    <w:rsid w:val="001E7D6D"/>
    <w:rsid w:val="001F3175"/>
    <w:rsid w:val="001F3A27"/>
    <w:rsid w:val="001F3AFE"/>
    <w:rsid w:val="001F7F36"/>
    <w:rsid w:val="0020002E"/>
    <w:rsid w:val="00203565"/>
    <w:rsid w:val="00203825"/>
    <w:rsid w:val="0021257A"/>
    <w:rsid w:val="00212F8C"/>
    <w:rsid w:val="00215272"/>
    <w:rsid w:val="0021595A"/>
    <w:rsid w:val="00221E40"/>
    <w:rsid w:val="002232EF"/>
    <w:rsid w:val="00225105"/>
    <w:rsid w:val="00232D52"/>
    <w:rsid w:val="00241311"/>
    <w:rsid w:val="002428AD"/>
    <w:rsid w:val="002463E9"/>
    <w:rsid w:val="00254027"/>
    <w:rsid w:val="002673AD"/>
    <w:rsid w:val="00267B45"/>
    <w:rsid w:val="00267FE4"/>
    <w:rsid w:val="002753F8"/>
    <w:rsid w:val="00280BC4"/>
    <w:rsid w:val="00282A7A"/>
    <w:rsid w:val="002855C9"/>
    <w:rsid w:val="002868E5"/>
    <w:rsid w:val="00287179"/>
    <w:rsid w:val="00290BE5"/>
    <w:rsid w:val="002926E5"/>
    <w:rsid w:val="0029302F"/>
    <w:rsid w:val="00297CDC"/>
    <w:rsid w:val="002A0BA7"/>
    <w:rsid w:val="002A1117"/>
    <w:rsid w:val="002A3CE0"/>
    <w:rsid w:val="002A4EEE"/>
    <w:rsid w:val="002B37DA"/>
    <w:rsid w:val="002B3C7B"/>
    <w:rsid w:val="002B6120"/>
    <w:rsid w:val="002B77E6"/>
    <w:rsid w:val="002C27D2"/>
    <w:rsid w:val="002C39E4"/>
    <w:rsid w:val="002C46B6"/>
    <w:rsid w:val="002C4D34"/>
    <w:rsid w:val="002C4FB6"/>
    <w:rsid w:val="002C5312"/>
    <w:rsid w:val="002D06D1"/>
    <w:rsid w:val="002D224F"/>
    <w:rsid w:val="002D6053"/>
    <w:rsid w:val="002D69D7"/>
    <w:rsid w:val="002D7309"/>
    <w:rsid w:val="002E2B18"/>
    <w:rsid w:val="002E4921"/>
    <w:rsid w:val="002E5C1E"/>
    <w:rsid w:val="002E7FCF"/>
    <w:rsid w:val="002F1AF1"/>
    <w:rsid w:val="002F7462"/>
    <w:rsid w:val="00302CBD"/>
    <w:rsid w:val="003059BF"/>
    <w:rsid w:val="00306B24"/>
    <w:rsid w:val="0030744F"/>
    <w:rsid w:val="00312027"/>
    <w:rsid w:val="00313115"/>
    <w:rsid w:val="003151E0"/>
    <w:rsid w:val="003164D5"/>
    <w:rsid w:val="00317B99"/>
    <w:rsid w:val="0032157A"/>
    <w:rsid w:val="0033111D"/>
    <w:rsid w:val="0033173E"/>
    <w:rsid w:val="00334137"/>
    <w:rsid w:val="0033576F"/>
    <w:rsid w:val="00346F3E"/>
    <w:rsid w:val="0035106F"/>
    <w:rsid w:val="00353D8A"/>
    <w:rsid w:val="00354F26"/>
    <w:rsid w:val="00363688"/>
    <w:rsid w:val="003644B3"/>
    <w:rsid w:val="00371ED6"/>
    <w:rsid w:val="00372776"/>
    <w:rsid w:val="00374E93"/>
    <w:rsid w:val="00390069"/>
    <w:rsid w:val="00393320"/>
    <w:rsid w:val="003962EA"/>
    <w:rsid w:val="003A242D"/>
    <w:rsid w:val="003A3016"/>
    <w:rsid w:val="003A5A64"/>
    <w:rsid w:val="003A7155"/>
    <w:rsid w:val="003B10EA"/>
    <w:rsid w:val="003B3A06"/>
    <w:rsid w:val="003B4200"/>
    <w:rsid w:val="003B5F80"/>
    <w:rsid w:val="003C4C28"/>
    <w:rsid w:val="003C5EC5"/>
    <w:rsid w:val="003D07FD"/>
    <w:rsid w:val="003D23FD"/>
    <w:rsid w:val="003E5D2D"/>
    <w:rsid w:val="003E6EB1"/>
    <w:rsid w:val="003F170C"/>
    <w:rsid w:val="003F1C12"/>
    <w:rsid w:val="003F3D36"/>
    <w:rsid w:val="003F7F97"/>
    <w:rsid w:val="00401D26"/>
    <w:rsid w:val="00401FE0"/>
    <w:rsid w:val="004075E2"/>
    <w:rsid w:val="00412591"/>
    <w:rsid w:val="00417109"/>
    <w:rsid w:val="00421705"/>
    <w:rsid w:val="00423127"/>
    <w:rsid w:val="0042642D"/>
    <w:rsid w:val="00437A16"/>
    <w:rsid w:val="00441E1D"/>
    <w:rsid w:val="0044224E"/>
    <w:rsid w:val="004436DB"/>
    <w:rsid w:val="004447BB"/>
    <w:rsid w:val="00447179"/>
    <w:rsid w:val="00452009"/>
    <w:rsid w:val="00455E70"/>
    <w:rsid w:val="00457925"/>
    <w:rsid w:val="0046182E"/>
    <w:rsid w:val="00463BEA"/>
    <w:rsid w:val="004659F1"/>
    <w:rsid w:val="00467C2A"/>
    <w:rsid w:val="0047355F"/>
    <w:rsid w:val="00485097"/>
    <w:rsid w:val="00487176"/>
    <w:rsid w:val="00492484"/>
    <w:rsid w:val="004967D6"/>
    <w:rsid w:val="004A1BE8"/>
    <w:rsid w:val="004A221C"/>
    <w:rsid w:val="004A48E5"/>
    <w:rsid w:val="004A7A8B"/>
    <w:rsid w:val="004B40CC"/>
    <w:rsid w:val="004B42D7"/>
    <w:rsid w:val="004C3761"/>
    <w:rsid w:val="004C584B"/>
    <w:rsid w:val="004C665D"/>
    <w:rsid w:val="004C6725"/>
    <w:rsid w:val="004D7801"/>
    <w:rsid w:val="004E07B2"/>
    <w:rsid w:val="004E3526"/>
    <w:rsid w:val="004E3E72"/>
    <w:rsid w:val="004E7CF2"/>
    <w:rsid w:val="004F3B85"/>
    <w:rsid w:val="004F5158"/>
    <w:rsid w:val="004F7261"/>
    <w:rsid w:val="00502067"/>
    <w:rsid w:val="00502ED1"/>
    <w:rsid w:val="005076F2"/>
    <w:rsid w:val="005164AD"/>
    <w:rsid w:val="00517D84"/>
    <w:rsid w:val="005224C2"/>
    <w:rsid w:val="005236F7"/>
    <w:rsid w:val="00524881"/>
    <w:rsid w:val="00525BE3"/>
    <w:rsid w:val="005275B6"/>
    <w:rsid w:val="00531B6B"/>
    <w:rsid w:val="00534907"/>
    <w:rsid w:val="00541ADB"/>
    <w:rsid w:val="0054475E"/>
    <w:rsid w:val="00552A7F"/>
    <w:rsid w:val="00562F9A"/>
    <w:rsid w:val="00563090"/>
    <w:rsid w:val="00565CE5"/>
    <w:rsid w:val="005663E9"/>
    <w:rsid w:val="005767A4"/>
    <w:rsid w:val="00582C44"/>
    <w:rsid w:val="00583B85"/>
    <w:rsid w:val="00584E1A"/>
    <w:rsid w:val="0059496E"/>
    <w:rsid w:val="005A091E"/>
    <w:rsid w:val="005A16C6"/>
    <w:rsid w:val="005A64B5"/>
    <w:rsid w:val="005A73CA"/>
    <w:rsid w:val="005B0577"/>
    <w:rsid w:val="005B2850"/>
    <w:rsid w:val="005B30A1"/>
    <w:rsid w:val="005B442A"/>
    <w:rsid w:val="005B44A6"/>
    <w:rsid w:val="005B485D"/>
    <w:rsid w:val="005C1FA8"/>
    <w:rsid w:val="005C3620"/>
    <w:rsid w:val="005D34F0"/>
    <w:rsid w:val="005D46A9"/>
    <w:rsid w:val="005D4D16"/>
    <w:rsid w:val="005D7129"/>
    <w:rsid w:val="005E0200"/>
    <w:rsid w:val="005E4C30"/>
    <w:rsid w:val="005E779F"/>
    <w:rsid w:val="005F0F8E"/>
    <w:rsid w:val="005F110F"/>
    <w:rsid w:val="005F17F0"/>
    <w:rsid w:val="005F3DC2"/>
    <w:rsid w:val="005F7C2D"/>
    <w:rsid w:val="0060151A"/>
    <w:rsid w:val="0060194B"/>
    <w:rsid w:val="0060352B"/>
    <w:rsid w:val="006216A2"/>
    <w:rsid w:val="0062320F"/>
    <w:rsid w:val="00623908"/>
    <w:rsid w:val="0063029A"/>
    <w:rsid w:val="00631D68"/>
    <w:rsid w:val="0064063B"/>
    <w:rsid w:val="00640A41"/>
    <w:rsid w:val="00641F07"/>
    <w:rsid w:val="00642C0C"/>
    <w:rsid w:val="00651A59"/>
    <w:rsid w:val="0065361A"/>
    <w:rsid w:val="00654ADF"/>
    <w:rsid w:val="00661B41"/>
    <w:rsid w:val="00665ACC"/>
    <w:rsid w:val="0067029B"/>
    <w:rsid w:val="0067118F"/>
    <w:rsid w:val="006749D5"/>
    <w:rsid w:val="00680F4A"/>
    <w:rsid w:val="0068260B"/>
    <w:rsid w:val="0069131D"/>
    <w:rsid w:val="00692326"/>
    <w:rsid w:val="00692532"/>
    <w:rsid w:val="006925A1"/>
    <w:rsid w:val="006A623A"/>
    <w:rsid w:val="006B08E8"/>
    <w:rsid w:val="006B46CC"/>
    <w:rsid w:val="006B6AFD"/>
    <w:rsid w:val="006B769C"/>
    <w:rsid w:val="006B77D8"/>
    <w:rsid w:val="006C214A"/>
    <w:rsid w:val="006C6D3C"/>
    <w:rsid w:val="006D0669"/>
    <w:rsid w:val="006D4B3F"/>
    <w:rsid w:val="006E056C"/>
    <w:rsid w:val="006E2371"/>
    <w:rsid w:val="00707059"/>
    <w:rsid w:val="0070731D"/>
    <w:rsid w:val="00714EC8"/>
    <w:rsid w:val="00722F72"/>
    <w:rsid w:val="00734CB4"/>
    <w:rsid w:val="007400AF"/>
    <w:rsid w:val="00741FB5"/>
    <w:rsid w:val="0074479F"/>
    <w:rsid w:val="0074661B"/>
    <w:rsid w:val="00752C03"/>
    <w:rsid w:val="00753D64"/>
    <w:rsid w:val="007571AB"/>
    <w:rsid w:val="00757827"/>
    <w:rsid w:val="00770026"/>
    <w:rsid w:val="00770559"/>
    <w:rsid w:val="007705AC"/>
    <w:rsid w:val="00770F5E"/>
    <w:rsid w:val="00771578"/>
    <w:rsid w:val="00772976"/>
    <w:rsid w:val="007850A2"/>
    <w:rsid w:val="00785105"/>
    <w:rsid w:val="00786A57"/>
    <w:rsid w:val="00786BFC"/>
    <w:rsid w:val="00786D99"/>
    <w:rsid w:val="00796759"/>
    <w:rsid w:val="0079710D"/>
    <w:rsid w:val="007A05CF"/>
    <w:rsid w:val="007A267B"/>
    <w:rsid w:val="007A2FB6"/>
    <w:rsid w:val="007A6B1D"/>
    <w:rsid w:val="007C1215"/>
    <w:rsid w:val="007C75E1"/>
    <w:rsid w:val="007D4F3F"/>
    <w:rsid w:val="007F1564"/>
    <w:rsid w:val="007F1D73"/>
    <w:rsid w:val="007F437A"/>
    <w:rsid w:val="007F6E0A"/>
    <w:rsid w:val="007F7D80"/>
    <w:rsid w:val="008005C7"/>
    <w:rsid w:val="008039B6"/>
    <w:rsid w:val="008103AF"/>
    <w:rsid w:val="00810784"/>
    <w:rsid w:val="00813B10"/>
    <w:rsid w:val="00814947"/>
    <w:rsid w:val="00815607"/>
    <w:rsid w:val="00815773"/>
    <w:rsid w:val="0081602A"/>
    <w:rsid w:val="00822DB5"/>
    <w:rsid w:val="0082402C"/>
    <w:rsid w:val="00831775"/>
    <w:rsid w:val="00831A53"/>
    <w:rsid w:val="0083548C"/>
    <w:rsid w:val="0085016E"/>
    <w:rsid w:val="00865212"/>
    <w:rsid w:val="00866ABB"/>
    <w:rsid w:val="00871164"/>
    <w:rsid w:val="008727FA"/>
    <w:rsid w:val="00875E44"/>
    <w:rsid w:val="00877932"/>
    <w:rsid w:val="00880725"/>
    <w:rsid w:val="008831AE"/>
    <w:rsid w:val="0089785E"/>
    <w:rsid w:val="008A19BB"/>
    <w:rsid w:val="008B03B7"/>
    <w:rsid w:val="008B1AF1"/>
    <w:rsid w:val="008B5234"/>
    <w:rsid w:val="008B63DC"/>
    <w:rsid w:val="008B74D5"/>
    <w:rsid w:val="008B751D"/>
    <w:rsid w:val="008C1ACA"/>
    <w:rsid w:val="008C1F15"/>
    <w:rsid w:val="008C472C"/>
    <w:rsid w:val="008C5F18"/>
    <w:rsid w:val="008D41FC"/>
    <w:rsid w:val="008E0DCB"/>
    <w:rsid w:val="008E2D70"/>
    <w:rsid w:val="008E78F1"/>
    <w:rsid w:val="008F017F"/>
    <w:rsid w:val="008F180E"/>
    <w:rsid w:val="008F33E3"/>
    <w:rsid w:val="009019D1"/>
    <w:rsid w:val="00901E4D"/>
    <w:rsid w:val="00903C67"/>
    <w:rsid w:val="0090659C"/>
    <w:rsid w:val="00910458"/>
    <w:rsid w:val="00913B7B"/>
    <w:rsid w:val="00917A7A"/>
    <w:rsid w:val="00922A72"/>
    <w:rsid w:val="00923A17"/>
    <w:rsid w:val="0092731F"/>
    <w:rsid w:val="00931E24"/>
    <w:rsid w:val="00934A60"/>
    <w:rsid w:val="00935D6D"/>
    <w:rsid w:val="009360CD"/>
    <w:rsid w:val="00945BF3"/>
    <w:rsid w:val="0095379C"/>
    <w:rsid w:val="00960171"/>
    <w:rsid w:val="00960EAC"/>
    <w:rsid w:val="00961AF6"/>
    <w:rsid w:val="009631A5"/>
    <w:rsid w:val="00974F0A"/>
    <w:rsid w:val="00976A65"/>
    <w:rsid w:val="00982D20"/>
    <w:rsid w:val="00985896"/>
    <w:rsid w:val="0098663E"/>
    <w:rsid w:val="00990A19"/>
    <w:rsid w:val="009910DB"/>
    <w:rsid w:val="00992AAA"/>
    <w:rsid w:val="00992F9E"/>
    <w:rsid w:val="009946BC"/>
    <w:rsid w:val="009A0F48"/>
    <w:rsid w:val="009A1C1C"/>
    <w:rsid w:val="009A1C37"/>
    <w:rsid w:val="009A3014"/>
    <w:rsid w:val="009B02E6"/>
    <w:rsid w:val="009B251C"/>
    <w:rsid w:val="009B28D7"/>
    <w:rsid w:val="009C0A6C"/>
    <w:rsid w:val="009C2A48"/>
    <w:rsid w:val="009C5C7A"/>
    <w:rsid w:val="009C75A3"/>
    <w:rsid w:val="009D537A"/>
    <w:rsid w:val="009D7384"/>
    <w:rsid w:val="009E0293"/>
    <w:rsid w:val="009E2CB5"/>
    <w:rsid w:val="009E2E35"/>
    <w:rsid w:val="009E6634"/>
    <w:rsid w:val="009E74D3"/>
    <w:rsid w:val="009E75BC"/>
    <w:rsid w:val="009E76A6"/>
    <w:rsid w:val="009E7D1A"/>
    <w:rsid w:val="009F01BD"/>
    <w:rsid w:val="009F3A35"/>
    <w:rsid w:val="009F56D8"/>
    <w:rsid w:val="009F6A4E"/>
    <w:rsid w:val="00A00F23"/>
    <w:rsid w:val="00A0233D"/>
    <w:rsid w:val="00A045D8"/>
    <w:rsid w:val="00A1218A"/>
    <w:rsid w:val="00A1226D"/>
    <w:rsid w:val="00A171D2"/>
    <w:rsid w:val="00A267ED"/>
    <w:rsid w:val="00A30DB9"/>
    <w:rsid w:val="00A31056"/>
    <w:rsid w:val="00A461C8"/>
    <w:rsid w:val="00A52F46"/>
    <w:rsid w:val="00A54504"/>
    <w:rsid w:val="00A566B4"/>
    <w:rsid w:val="00A6458E"/>
    <w:rsid w:val="00A7128D"/>
    <w:rsid w:val="00A75244"/>
    <w:rsid w:val="00A80BAC"/>
    <w:rsid w:val="00A82456"/>
    <w:rsid w:val="00A82B38"/>
    <w:rsid w:val="00A84C4A"/>
    <w:rsid w:val="00A84D34"/>
    <w:rsid w:val="00A84FD2"/>
    <w:rsid w:val="00A86379"/>
    <w:rsid w:val="00AA023E"/>
    <w:rsid w:val="00AA4B4A"/>
    <w:rsid w:val="00AA6A26"/>
    <w:rsid w:val="00AA7A7F"/>
    <w:rsid w:val="00AA7E27"/>
    <w:rsid w:val="00AB265C"/>
    <w:rsid w:val="00AB37E8"/>
    <w:rsid w:val="00AB4505"/>
    <w:rsid w:val="00AC1ACD"/>
    <w:rsid w:val="00AC6792"/>
    <w:rsid w:val="00AC7958"/>
    <w:rsid w:val="00AD0391"/>
    <w:rsid w:val="00AD0582"/>
    <w:rsid w:val="00AE2D5E"/>
    <w:rsid w:val="00AF3F7A"/>
    <w:rsid w:val="00AF5C26"/>
    <w:rsid w:val="00AF609F"/>
    <w:rsid w:val="00B1057E"/>
    <w:rsid w:val="00B12494"/>
    <w:rsid w:val="00B16219"/>
    <w:rsid w:val="00B30031"/>
    <w:rsid w:val="00B3057D"/>
    <w:rsid w:val="00B361CB"/>
    <w:rsid w:val="00B43E70"/>
    <w:rsid w:val="00B5216D"/>
    <w:rsid w:val="00B60320"/>
    <w:rsid w:val="00B63E12"/>
    <w:rsid w:val="00B6488F"/>
    <w:rsid w:val="00B64AB4"/>
    <w:rsid w:val="00B663E2"/>
    <w:rsid w:val="00B66AD5"/>
    <w:rsid w:val="00B734AC"/>
    <w:rsid w:val="00B7440D"/>
    <w:rsid w:val="00B76375"/>
    <w:rsid w:val="00B77062"/>
    <w:rsid w:val="00B81FA7"/>
    <w:rsid w:val="00B82680"/>
    <w:rsid w:val="00B84B9C"/>
    <w:rsid w:val="00B9010C"/>
    <w:rsid w:val="00B91720"/>
    <w:rsid w:val="00B926E8"/>
    <w:rsid w:val="00B962FF"/>
    <w:rsid w:val="00B9673E"/>
    <w:rsid w:val="00BB0222"/>
    <w:rsid w:val="00BB194D"/>
    <w:rsid w:val="00BB439A"/>
    <w:rsid w:val="00BB73EA"/>
    <w:rsid w:val="00BC7950"/>
    <w:rsid w:val="00BD11CB"/>
    <w:rsid w:val="00BD19C3"/>
    <w:rsid w:val="00BE02D8"/>
    <w:rsid w:val="00BE0FA1"/>
    <w:rsid w:val="00BE33A6"/>
    <w:rsid w:val="00BF0EEE"/>
    <w:rsid w:val="00C000E0"/>
    <w:rsid w:val="00C001A4"/>
    <w:rsid w:val="00C170EE"/>
    <w:rsid w:val="00C22DC8"/>
    <w:rsid w:val="00C2670D"/>
    <w:rsid w:val="00C271C9"/>
    <w:rsid w:val="00C30A2B"/>
    <w:rsid w:val="00C43055"/>
    <w:rsid w:val="00C4494D"/>
    <w:rsid w:val="00C4718B"/>
    <w:rsid w:val="00C474DE"/>
    <w:rsid w:val="00C47D25"/>
    <w:rsid w:val="00C47D2B"/>
    <w:rsid w:val="00C51AAD"/>
    <w:rsid w:val="00C57720"/>
    <w:rsid w:val="00C60721"/>
    <w:rsid w:val="00C620A2"/>
    <w:rsid w:val="00C67005"/>
    <w:rsid w:val="00C7107E"/>
    <w:rsid w:val="00C92109"/>
    <w:rsid w:val="00C938B3"/>
    <w:rsid w:val="00C93A8D"/>
    <w:rsid w:val="00C94BB7"/>
    <w:rsid w:val="00C96A24"/>
    <w:rsid w:val="00CA4C67"/>
    <w:rsid w:val="00CA4F7D"/>
    <w:rsid w:val="00CB387F"/>
    <w:rsid w:val="00CB3B12"/>
    <w:rsid w:val="00CB50DF"/>
    <w:rsid w:val="00CB55DC"/>
    <w:rsid w:val="00CB7A27"/>
    <w:rsid w:val="00CD23C9"/>
    <w:rsid w:val="00CD4FE4"/>
    <w:rsid w:val="00CD5617"/>
    <w:rsid w:val="00CD6BA7"/>
    <w:rsid w:val="00CD72D8"/>
    <w:rsid w:val="00CE4C5F"/>
    <w:rsid w:val="00CE7570"/>
    <w:rsid w:val="00CF339E"/>
    <w:rsid w:val="00D04A12"/>
    <w:rsid w:val="00D04BAF"/>
    <w:rsid w:val="00D063D8"/>
    <w:rsid w:val="00D07CE4"/>
    <w:rsid w:val="00D10B6B"/>
    <w:rsid w:val="00D1233D"/>
    <w:rsid w:val="00D12D68"/>
    <w:rsid w:val="00D13C10"/>
    <w:rsid w:val="00D14B56"/>
    <w:rsid w:val="00D16A1A"/>
    <w:rsid w:val="00D21570"/>
    <w:rsid w:val="00D248A3"/>
    <w:rsid w:val="00D2499E"/>
    <w:rsid w:val="00D36FA2"/>
    <w:rsid w:val="00D3703C"/>
    <w:rsid w:val="00D40A6B"/>
    <w:rsid w:val="00D4184C"/>
    <w:rsid w:val="00D45895"/>
    <w:rsid w:val="00D45BFE"/>
    <w:rsid w:val="00D50068"/>
    <w:rsid w:val="00D64D22"/>
    <w:rsid w:val="00D6691E"/>
    <w:rsid w:val="00D71687"/>
    <w:rsid w:val="00D71DDA"/>
    <w:rsid w:val="00D74D27"/>
    <w:rsid w:val="00D85F86"/>
    <w:rsid w:val="00D927B4"/>
    <w:rsid w:val="00D94E06"/>
    <w:rsid w:val="00D94E93"/>
    <w:rsid w:val="00DA0E5E"/>
    <w:rsid w:val="00DA2B7B"/>
    <w:rsid w:val="00DA3409"/>
    <w:rsid w:val="00DA7D78"/>
    <w:rsid w:val="00DB6351"/>
    <w:rsid w:val="00DC303C"/>
    <w:rsid w:val="00DC6BD2"/>
    <w:rsid w:val="00DD2157"/>
    <w:rsid w:val="00DD4A03"/>
    <w:rsid w:val="00DD5A34"/>
    <w:rsid w:val="00DE2C71"/>
    <w:rsid w:val="00DE3350"/>
    <w:rsid w:val="00E01578"/>
    <w:rsid w:val="00E0452B"/>
    <w:rsid w:val="00E179D9"/>
    <w:rsid w:val="00E35B28"/>
    <w:rsid w:val="00E41483"/>
    <w:rsid w:val="00E42031"/>
    <w:rsid w:val="00E4314F"/>
    <w:rsid w:val="00E44172"/>
    <w:rsid w:val="00E452A1"/>
    <w:rsid w:val="00E4585B"/>
    <w:rsid w:val="00E477EC"/>
    <w:rsid w:val="00E52D47"/>
    <w:rsid w:val="00E52E76"/>
    <w:rsid w:val="00E54E02"/>
    <w:rsid w:val="00E5654D"/>
    <w:rsid w:val="00E60B34"/>
    <w:rsid w:val="00E6141F"/>
    <w:rsid w:val="00E6156F"/>
    <w:rsid w:val="00E62E1E"/>
    <w:rsid w:val="00E662C7"/>
    <w:rsid w:val="00E7015B"/>
    <w:rsid w:val="00E725B5"/>
    <w:rsid w:val="00E751A2"/>
    <w:rsid w:val="00E7603B"/>
    <w:rsid w:val="00E829D2"/>
    <w:rsid w:val="00E83523"/>
    <w:rsid w:val="00E85182"/>
    <w:rsid w:val="00E86820"/>
    <w:rsid w:val="00E9278F"/>
    <w:rsid w:val="00E94F28"/>
    <w:rsid w:val="00E97C8F"/>
    <w:rsid w:val="00EA1360"/>
    <w:rsid w:val="00EA4409"/>
    <w:rsid w:val="00EA5EFF"/>
    <w:rsid w:val="00EA65FE"/>
    <w:rsid w:val="00EB31BF"/>
    <w:rsid w:val="00EB5A5E"/>
    <w:rsid w:val="00EB74B4"/>
    <w:rsid w:val="00EC188A"/>
    <w:rsid w:val="00EC4848"/>
    <w:rsid w:val="00ED4B8A"/>
    <w:rsid w:val="00ED5BE6"/>
    <w:rsid w:val="00EE1655"/>
    <w:rsid w:val="00EE4F54"/>
    <w:rsid w:val="00EE5073"/>
    <w:rsid w:val="00EE67A1"/>
    <w:rsid w:val="00EF01BE"/>
    <w:rsid w:val="00EF0A43"/>
    <w:rsid w:val="00EF29D7"/>
    <w:rsid w:val="00EF5C5F"/>
    <w:rsid w:val="00F103E8"/>
    <w:rsid w:val="00F17B16"/>
    <w:rsid w:val="00F21C9F"/>
    <w:rsid w:val="00F2302D"/>
    <w:rsid w:val="00F23523"/>
    <w:rsid w:val="00F27694"/>
    <w:rsid w:val="00F32BE0"/>
    <w:rsid w:val="00F33DC9"/>
    <w:rsid w:val="00F34A5C"/>
    <w:rsid w:val="00F355BC"/>
    <w:rsid w:val="00F47BC0"/>
    <w:rsid w:val="00F52023"/>
    <w:rsid w:val="00F54A7D"/>
    <w:rsid w:val="00F56C9C"/>
    <w:rsid w:val="00F6464B"/>
    <w:rsid w:val="00F71633"/>
    <w:rsid w:val="00F71B0F"/>
    <w:rsid w:val="00F725C0"/>
    <w:rsid w:val="00F73182"/>
    <w:rsid w:val="00F7763F"/>
    <w:rsid w:val="00F80355"/>
    <w:rsid w:val="00F82AB6"/>
    <w:rsid w:val="00F82DD0"/>
    <w:rsid w:val="00F85289"/>
    <w:rsid w:val="00F8681C"/>
    <w:rsid w:val="00F91C68"/>
    <w:rsid w:val="00F9553B"/>
    <w:rsid w:val="00F97A1F"/>
    <w:rsid w:val="00FB1BB0"/>
    <w:rsid w:val="00FB1FCB"/>
    <w:rsid w:val="00FB24FA"/>
    <w:rsid w:val="00FC21BA"/>
    <w:rsid w:val="00FC37E9"/>
    <w:rsid w:val="00FC6218"/>
    <w:rsid w:val="00FD28BC"/>
    <w:rsid w:val="00FD2BA7"/>
    <w:rsid w:val="00FD3B71"/>
    <w:rsid w:val="00FD3C25"/>
    <w:rsid w:val="00FD3C6B"/>
    <w:rsid w:val="00FD4CFB"/>
    <w:rsid w:val="00FD4F31"/>
    <w:rsid w:val="00FD5583"/>
    <w:rsid w:val="00FD6A76"/>
    <w:rsid w:val="00FE065D"/>
    <w:rsid w:val="00FE127E"/>
    <w:rsid w:val="00FE3731"/>
    <w:rsid w:val="00FE5037"/>
    <w:rsid w:val="00FF03F1"/>
    <w:rsid w:val="00FF101A"/>
    <w:rsid w:val="00FF4BA4"/>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Bullet" w:uiPriority="1"/>
    <w:lsdException w:name="Title" w:semiHidden="0" w:uiPriority="10" w:unhideWhenUsed="0" w:qFormat="1"/>
    <w:lsdException w:name="Signature" w:uiPriority="9"/>
    <w:lsdException w:name="Default Paragraph Font" w:uiPriority="1"/>
    <w:lsdException w:name="Body Text" w:uiPriority="0"/>
    <w:lsdException w:name="Subtitle" w:uiPriority="11"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95379C"/>
  </w:style>
  <w:style w:type="paragraph" w:styleId="Nadpis1">
    <w:name w:val="heading 1"/>
    <w:basedOn w:val="Normlny"/>
    <w:next w:val="Normlny"/>
    <w:link w:val="Nadpis1Char"/>
    <w:qFormat/>
    <w:rsid w:val="0095379C"/>
    <w:pPr>
      <w:keepNext/>
      <w:keepLines/>
      <w:spacing w:before="320" w:after="80" w:line="240" w:lineRule="auto"/>
      <w:jc w:val="center"/>
      <w:outlineLvl w:val="0"/>
    </w:pPr>
    <w:rPr>
      <w:rFonts w:asciiTheme="majorHAnsi" w:eastAsiaTheme="majorEastAsia" w:hAnsiTheme="majorHAnsi" w:cstheme="majorBidi"/>
      <w:color w:val="577188" w:themeColor="accent1" w:themeShade="BF"/>
      <w:sz w:val="40"/>
      <w:szCs w:val="40"/>
    </w:rPr>
  </w:style>
  <w:style w:type="paragraph" w:styleId="Nadpis2">
    <w:name w:val="heading 2"/>
    <w:basedOn w:val="Normlny"/>
    <w:next w:val="Normlny"/>
    <w:link w:val="Nadpis2Char"/>
    <w:unhideWhenUsed/>
    <w:qFormat/>
    <w:rsid w:val="0095379C"/>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95379C"/>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semiHidden/>
    <w:unhideWhenUsed/>
    <w:qFormat/>
    <w:rsid w:val="0095379C"/>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semiHidden/>
    <w:unhideWhenUsed/>
    <w:qFormat/>
    <w:rsid w:val="0095379C"/>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nhideWhenUsed/>
    <w:qFormat/>
    <w:rsid w:val="0095379C"/>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semiHidden/>
    <w:unhideWhenUsed/>
    <w:qFormat/>
    <w:rsid w:val="0095379C"/>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semiHidden/>
    <w:unhideWhenUsed/>
    <w:qFormat/>
    <w:rsid w:val="0095379C"/>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semiHidden/>
    <w:unhideWhenUsed/>
    <w:qFormat/>
    <w:rsid w:val="0095379C"/>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hlavika1">
    <w:name w:val="hlavička 1"/>
    <w:basedOn w:val="Normlny"/>
    <w:next w:val="Normlny"/>
    <w:link w:val="Znakhlaviky1"/>
    <w:uiPriority w:val="1"/>
    <w:rsid w:val="00D21570"/>
    <w:pPr>
      <w:pageBreakBefore/>
      <w:spacing w:after="360" w:line="240" w:lineRule="auto"/>
      <w:ind w:left="-360" w:right="-360"/>
      <w:outlineLvl w:val="0"/>
    </w:pPr>
    <w:rPr>
      <w:sz w:val="36"/>
    </w:rPr>
  </w:style>
  <w:style w:type="paragraph" w:customStyle="1" w:styleId="hlavika2">
    <w:name w:val="hlavička 2"/>
    <w:basedOn w:val="Normlny"/>
    <w:next w:val="Normlny"/>
    <w:link w:val="Znakhlaviky2"/>
    <w:uiPriority w:val="1"/>
    <w:unhideWhenUsed/>
    <w:rsid w:val="00D21570"/>
    <w:pPr>
      <w:keepNext/>
      <w:keepLines/>
      <w:spacing w:before="360" w:after="60" w:line="240" w:lineRule="auto"/>
      <w:outlineLvl w:val="1"/>
    </w:pPr>
    <w:rPr>
      <w:rFonts w:asciiTheme="majorHAnsi" w:eastAsiaTheme="majorEastAsia" w:hAnsiTheme="majorHAnsi" w:cstheme="majorBidi"/>
      <w:caps/>
      <w:color w:val="577188" w:themeColor="accent1" w:themeShade="BF"/>
      <w:sz w:val="24"/>
    </w:rPr>
  </w:style>
  <w:style w:type="paragraph" w:customStyle="1" w:styleId="hlavika3">
    <w:name w:val="hlavička 3"/>
    <w:basedOn w:val="Normlny"/>
    <w:next w:val="Normlny"/>
    <w:link w:val="Znakhlaviky3"/>
    <w:uiPriority w:val="1"/>
    <w:unhideWhenUsed/>
    <w:rsid w:val="00D21570"/>
    <w:pPr>
      <w:keepNext/>
      <w:keepLines/>
      <w:spacing w:before="200" w:after="0"/>
      <w:outlineLvl w:val="2"/>
    </w:pPr>
    <w:rPr>
      <w:rFonts w:asciiTheme="majorHAnsi" w:eastAsiaTheme="majorEastAsia" w:hAnsiTheme="majorHAnsi" w:cstheme="majorBidi"/>
      <w:b/>
      <w:bCs/>
      <w:color w:val="7E97AD" w:themeColor="accent1"/>
    </w:rPr>
  </w:style>
  <w:style w:type="paragraph" w:customStyle="1" w:styleId="hlavika4">
    <w:name w:val="hlavička 4"/>
    <w:basedOn w:val="Normlny"/>
    <w:next w:val="Normlny"/>
    <w:link w:val="Znakhlaviky4"/>
    <w:uiPriority w:val="18"/>
    <w:semiHidden/>
    <w:unhideWhenUsed/>
    <w:rsid w:val="00D21570"/>
    <w:pPr>
      <w:keepNext/>
      <w:keepLines/>
      <w:spacing w:before="200" w:after="0"/>
      <w:outlineLvl w:val="3"/>
    </w:pPr>
    <w:rPr>
      <w:rFonts w:asciiTheme="majorHAnsi" w:eastAsiaTheme="majorEastAsia" w:hAnsiTheme="majorHAnsi" w:cstheme="majorBidi"/>
      <w:b/>
      <w:bCs/>
      <w:i/>
      <w:iCs/>
      <w:color w:val="7E97AD" w:themeColor="accent1"/>
    </w:rPr>
  </w:style>
  <w:style w:type="paragraph" w:customStyle="1" w:styleId="hlavika5">
    <w:name w:val="hlavička 5"/>
    <w:basedOn w:val="Normlny"/>
    <w:next w:val="Normlny"/>
    <w:link w:val="Znakhlaviky5"/>
    <w:uiPriority w:val="18"/>
    <w:semiHidden/>
    <w:unhideWhenUsed/>
    <w:rsid w:val="00D21570"/>
    <w:pPr>
      <w:keepNext/>
      <w:keepLines/>
      <w:spacing w:before="200" w:after="0"/>
      <w:outlineLvl w:val="4"/>
    </w:pPr>
    <w:rPr>
      <w:rFonts w:asciiTheme="majorHAnsi" w:eastAsiaTheme="majorEastAsia" w:hAnsiTheme="majorHAnsi" w:cstheme="majorBidi"/>
      <w:color w:val="394B5A" w:themeColor="accent1" w:themeShade="7F"/>
    </w:rPr>
  </w:style>
  <w:style w:type="paragraph" w:customStyle="1" w:styleId="hlavika6">
    <w:name w:val="hlavička 6"/>
    <w:basedOn w:val="Normlny"/>
    <w:next w:val="Normlny"/>
    <w:link w:val="Znakhlaviky6"/>
    <w:uiPriority w:val="18"/>
    <w:semiHidden/>
    <w:unhideWhenUsed/>
    <w:rsid w:val="00D21570"/>
    <w:pPr>
      <w:keepNext/>
      <w:keepLines/>
      <w:spacing w:before="200" w:after="0"/>
      <w:outlineLvl w:val="5"/>
    </w:pPr>
    <w:rPr>
      <w:rFonts w:asciiTheme="majorHAnsi" w:eastAsiaTheme="majorEastAsia" w:hAnsiTheme="majorHAnsi" w:cstheme="majorBidi"/>
      <w:i/>
      <w:iCs/>
      <w:color w:val="394B5A" w:themeColor="accent1" w:themeShade="7F"/>
    </w:rPr>
  </w:style>
  <w:style w:type="paragraph" w:customStyle="1" w:styleId="hlavika7">
    <w:name w:val="hlavička 7"/>
    <w:basedOn w:val="Normlny"/>
    <w:next w:val="Normlny"/>
    <w:link w:val="Znakhlaviky7"/>
    <w:uiPriority w:val="18"/>
    <w:semiHidden/>
    <w:unhideWhenUsed/>
    <w:rsid w:val="00D21570"/>
    <w:pPr>
      <w:keepNext/>
      <w:keepLines/>
      <w:spacing w:before="200" w:after="0"/>
      <w:outlineLvl w:val="6"/>
    </w:pPr>
    <w:rPr>
      <w:rFonts w:asciiTheme="majorHAnsi" w:eastAsiaTheme="majorEastAsia" w:hAnsiTheme="majorHAnsi" w:cstheme="majorBidi"/>
      <w:i/>
      <w:iCs/>
      <w:color w:val="404040" w:themeColor="text1" w:themeTint="BF"/>
    </w:rPr>
  </w:style>
  <w:style w:type="paragraph" w:customStyle="1" w:styleId="hlavika8">
    <w:name w:val="hlavička 8"/>
    <w:basedOn w:val="Normlny"/>
    <w:next w:val="Normlny"/>
    <w:link w:val="Znakhlaviky8"/>
    <w:uiPriority w:val="18"/>
    <w:semiHidden/>
    <w:unhideWhenUsed/>
    <w:rsid w:val="00D21570"/>
    <w:pPr>
      <w:keepNext/>
      <w:keepLines/>
      <w:spacing w:before="200" w:after="0"/>
      <w:outlineLvl w:val="7"/>
    </w:pPr>
    <w:rPr>
      <w:rFonts w:asciiTheme="majorHAnsi" w:eastAsiaTheme="majorEastAsia" w:hAnsiTheme="majorHAnsi" w:cstheme="majorBidi"/>
      <w:color w:val="404040" w:themeColor="text1" w:themeTint="BF"/>
    </w:rPr>
  </w:style>
  <w:style w:type="paragraph" w:customStyle="1" w:styleId="hlavika9">
    <w:name w:val="hlavička 9"/>
    <w:basedOn w:val="Normlny"/>
    <w:next w:val="Normlny"/>
    <w:link w:val="Znakhlaviky9"/>
    <w:uiPriority w:val="18"/>
    <w:semiHidden/>
    <w:unhideWhenUsed/>
    <w:rsid w:val="00D21570"/>
    <w:pPr>
      <w:keepNext/>
      <w:keepLines/>
      <w:spacing w:before="200" w:after="0"/>
      <w:outlineLvl w:val="8"/>
    </w:pPr>
    <w:rPr>
      <w:rFonts w:asciiTheme="majorHAnsi" w:eastAsiaTheme="majorEastAsia" w:hAnsiTheme="majorHAnsi" w:cstheme="majorBidi"/>
      <w:i/>
      <w:iCs/>
      <w:color w:val="404040" w:themeColor="text1" w:themeTint="BF"/>
    </w:rPr>
  </w:style>
  <w:style w:type="paragraph" w:customStyle="1" w:styleId="hlavika">
    <w:name w:val="hlavička"/>
    <w:basedOn w:val="Normlny"/>
    <w:link w:val="Znakhlaviky"/>
    <w:uiPriority w:val="99"/>
    <w:unhideWhenUsed/>
    <w:rsid w:val="00D21570"/>
    <w:pPr>
      <w:tabs>
        <w:tab w:val="center" w:pos="4680"/>
        <w:tab w:val="right" w:pos="9360"/>
      </w:tabs>
      <w:spacing w:after="0" w:line="240" w:lineRule="auto"/>
    </w:pPr>
  </w:style>
  <w:style w:type="character" w:customStyle="1" w:styleId="Znakhlaviky">
    <w:name w:val="Znak hlavičky"/>
    <w:basedOn w:val="Predvolenpsmoodseku"/>
    <w:link w:val="hlavika"/>
    <w:uiPriority w:val="99"/>
    <w:rsid w:val="00D21570"/>
    <w:rPr>
      <w:kern w:val="20"/>
    </w:rPr>
  </w:style>
  <w:style w:type="paragraph" w:customStyle="1" w:styleId="pta">
    <w:name w:val="päta"/>
    <w:basedOn w:val="Normlny"/>
    <w:link w:val="Znakpty"/>
    <w:uiPriority w:val="99"/>
    <w:unhideWhenUsed/>
    <w:rsid w:val="00D21570"/>
    <w:pPr>
      <w:pBdr>
        <w:top w:val="single" w:sz="4" w:space="6" w:color="B1C0CD" w:themeColor="accent1" w:themeTint="99"/>
        <w:left w:val="single" w:sz="2" w:space="4" w:color="FFFFFF" w:themeColor="background1"/>
      </w:pBdr>
      <w:spacing w:after="0" w:line="240" w:lineRule="auto"/>
      <w:ind w:left="-360" w:right="-360"/>
    </w:pPr>
  </w:style>
  <w:style w:type="character" w:customStyle="1" w:styleId="Znakpty">
    <w:name w:val="Znak päty"/>
    <w:basedOn w:val="Predvolenpsmoodseku"/>
    <w:link w:val="pta"/>
    <w:uiPriority w:val="99"/>
    <w:rsid w:val="00D21570"/>
    <w:rPr>
      <w:kern w:val="20"/>
    </w:rPr>
  </w:style>
  <w:style w:type="table" w:customStyle="1" w:styleId="Mriekatabuky1">
    <w:name w:val="Mriežka tabuľky1"/>
    <w:basedOn w:val="Normlnatabuka"/>
    <w:uiPriority w:val="59"/>
    <w:rsid w:val="00D215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ezriadkovania1">
    <w:name w:val="Bez riadkovania1"/>
    <w:link w:val="Znakbezriadkovania"/>
    <w:uiPriority w:val="1"/>
    <w:rsid w:val="00D21570"/>
    <w:pPr>
      <w:spacing w:after="0" w:line="240" w:lineRule="auto"/>
    </w:pPr>
  </w:style>
  <w:style w:type="paragraph" w:customStyle="1" w:styleId="Textbubliny1">
    <w:name w:val="Text bubliny1"/>
    <w:basedOn w:val="Normlny"/>
    <w:link w:val="Znaktextububliny"/>
    <w:uiPriority w:val="99"/>
    <w:semiHidden/>
    <w:unhideWhenUsed/>
    <w:rsid w:val="00D21570"/>
    <w:pPr>
      <w:spacing w:after="0" w:line="240" w:lineRule="auto"/>
    </w:pPr>
    <w:rPr>
      <w:rFonts w:ascii="Tahoma" w:hAnsi="Tahoma" w:cs="Tahoma"/>
      <w:sz w:val="16"/>
    </w:rPr>
  </w:style>
  <w:style w:type="character" w:customStyle="1" w:styleId="Znaktextububliny">
    <w:name w:val="Znak textu bubliny"/>
    <w:basedOn w:val="Predvolenpsmoodseku"/>
    <w:link w:val="Textbubliny1"/>
    <w:uiPriority w:val="99"/>
    <w:semiHidden/>
    <w:rsid w:val="00D21570"/>
    <w:rPr>
      <w:rFonts w:ascii="Tahoma" w:hAnsi="Tahoma" w:cs="Tahoma"/>
      <w:sz w:val="16"/>
    </w:rPr>
  </w:style>
  <w:style w:type="character" w:customStyle="1" w:styleId="Znakhlaviky1">
    <w:name w:val="Znak hlavičky 1"/>
    <w:basedOn w:val="Predvolenpsmoodseku"/>
    <w:link w:val="hlavika1"/>
    <w:uiPriority w:val="1"/>
    <w:rsid w:val="00D21570"/>
    <w:rPr>
      <w:kern w:val="20"/>
      <w:sz w:val="36"/>
    </w:rPr>
  </w:style>
  <w:style w:type="character" w:customStyle="1" w:styleId="Znakhlaviky2">
    <w:name w:val="Znak hlavičky 2"/>
    <w:basedOn w:val="Predvolenpsmoodseku"/>
    <w:link w:val="hlavika2"/>
    <w:uiPriority w:val="1"/>
    <w:rsid w:val="00D21570"/>
    <w:rPr>
      <w:rFonts w:asciiTheme="majorHAnsi" w:eastAsiaTheme="majorEastAsia" w:hAnsiTheme="majorHAnsi" w:cstheme="majorBidi"/>
      <w:caps/>
      <w:color w:val="577188" w:themeColor="accent1" w:themeShade="BF"/>
      <w:kern w:val="20"/>
      <w:sz w:val="24"/>
    </w:rPr>
  </w:style>
  <w:style w:type="character" w:customStyle="1" w:styleId="Textzstupnhosymbolu1">
    <w:name w:val="Text zástupného symbolu1"/>
    <w:basedOn w:val="Predvolenpsmoodseku"/>
    <w:uiPriority w:val="99"/>
    <w:semiHidden/>
    <w:rsid w:val="00D21570"/>
    <w:rPr>
      <w:color w:val="808080"/>
    </w:rPr>
  </w:style>
  <w:style w:type="paragraph" w:customStyle="1" w:styleId="Citcia1">
    <w:name w:val="Citácia1"/>
    <w:basedOn w:val="Normlny"/>
    <w:next w:val="Normlny"/>
    <w:link w:val="Znakcitcie"/>
    <w:uiPriority w:val="9"/>
    <w:unhideWhenUsed/>
    <w:rsid w:val="00D21570"/>
    <w:pPr>
      <w:spacing w:before="240" w:after="240"/>
      <w:ind w:left="720" w:right="720"/>
    </w:pPr>
    <w:rPr>
      <w:i/>
      <w:iCs/>
      <w:color w:val="7E97AD" w:themeColor="accent1"/>
      <w:sz w:val="28"/>
    </w:rPr>
  </w:style>
  <w:style w:type="character" w:customStyle="1" w:styleId="Znakcitcie">
    <w:name w:val="Znak citácie"/>
    <w:basedOn w:val="Predvolenpsmoodseku"/>
    <w:link w:val="Citcia1"/>
    <w:uiPriority w:val="9"/>
    <w:rsid w:val="00D21570"/>
    <w:rPr>
      <w:i/>
      <w:iCs/>
      <w:color w:val="7E97AD" w:themeColor="accent1"/>
      <w:kern w:val="20"/>
      <w:sz w:val="28"/>
    </w:rPr>
  </w:style>
  <w:style w:type="paragraph" w:customStyle="1" w:styleId="Bibliografia1">
    <w:name w:val="Bibliografia1"/>
    <w:basedOn w:val="Normlny"/>
    <w:next w:val="Normlny"/>
    <w:uiPriority w:val="37"/>
    <w:semiHidden/>
    <w:unhideWhenUsed/>
    <w:rsid w:val="00D21570"/>
  </w:style>
  <w:style w:type="paragraph" w:customStyle="1" w:styleId="Textbloku">
    <w:name w:val="Text bloku"/>
    <w:basedOn w:val="Normlny"/>
    <w:uiPriority w:val="99"/>
    <w:semiHidden/>
    <w:unhideWhenUsed/>
    <w:rsid w:val="00D21570"/>
    <w:pPr>
      <w:pBdr>
        <w:top w:val="single" w:sz="2" w:space="10" w:color="7E97AD" w:themeColor="accent1" w:frame="1"/>
        <w:left w:val="single" w:sz="2" w:space="10" w:color="7E97AD" w:themeColor="accent1" w:frame="1"/>
        <w:bottom w:val="single" w:sz="2" w:space="10" w:color="7E97AD" w:themeColor="accent1" w:frame="1"/>
        <w:right w:val="single" w:sz="2" w:space="10" w:color="7E97AD" w:themeColor="accent1" w:frame="1"/>
      </w:pBdr>
      <w:ind w:left="1152" w:right="1152"/>
    </w:pPr>
    <w:rPr>
      <w:i/>
      <w:iCs/>
      <w:color w:val="7E97AD" w:themeColor="accent1"/>
    </w:rPr>
  </w:style>
  <w:style w:type="paragraph" w:customStyle="1" w:styleId="Zkladntext1">
    <w:name w:val="Základný text1"/>
    <w:basedOn w:val="Normlny"/>
    <w:link w:val="Znakzkladnhotextu"/>
    <w:uiPriority w:val="99"/>
    <w:semiHidden/>
    <w:unhideWhenUsed/>
    <w:rsid w:val="00D21570"/>
    <w:pPr>
      <w:spacing w:after="120"/>
    </w:pPr>
  </w:style>
  <w:style w:type="character" w:customStyle="1" w:styleId="Znakzkladnhotextu">
    <w:name w:val="Znak základného textu"/>
    <w:basedOn w:val="Predvolenpsmoodseku"/>
    <w:link w:val="Zkladntext1"/>
    <w:uiPriority w:val="99"/>
    <w:semiHidden/>
    <w:rsid w:val="00D21570"/>
  </w:style>
  <w:style w:type="paragraph" w:customStyle="1" w:styleId="Zkladntext21">
    <w:name w:val="Základný text 21"/>
    <w:basedOn w:val="Normlny"/>
    <w:link w:val="Znakzkladnhotextu2"/>
    <w:uiPriority w:val="99"/>
    <w:semiHidden/>
    <w:unhideWhenUsed/>
    <w:rsid w:val="00D21570"/>
    <w:pPr>
      <w:spacing w:after="120" w:line="480" w:lineRule="auto"/>
    </w:pPr>
  </w:style>
  <w:style w:type="character" w:customStyle="1" w:styleId="Znakzkladnhotextu2">
    <w:name w:val="Znak základného textu 2"/>
    <w:basedOn w:val="Predvolenpsmoodseku"/>
    <w:link w:val="Zkladntext21"/>
    <w:uiPriority w:val="99"/>
    <w:semiHidden/>
    <w:rsid w:val="00D21570"/>
  </w:style>
  <w:style w:type="paragraph" w:customStyle="1" w:styleId="Zkladntext31">
    <w:name w:val="Základný text 31"/>
    <w:basedOn w:val="Normlny"/>
    <w:link w:val="Znakzkladnhotextu3"/>
    <w:uiPriority w:val="99"/>
    <w:semiHidden/>
    <w:unhideWhenUsed/>
    <w:rsid w:val="00D21570"/>
    <w:pPr>
      <w:spacing w:after="120"/>
    </w:pPr>
    <w:rPr>
      <w:sz w:val="16"/>
    </w:rPr>
  </w:style>
  <w:style w:type="character" w:customStyle="1" w:styleId="Znakzkladnhotextu3">
    <w:name w:val="Znak základného textu 3"/>
    <w:basedOn w:val="Predvolenpsmoodseku"/>
    <w:link w:val="Zkladntext31"/>
    <w:uiPriority w:val="99"/>
    <w:semiHidden/>
    <w:rsid w:val="00D21570"/>
    <w:rPr>
      <w:sz w:val="16"/>
    </w:rPr>
  </w:style>
  <w:style w:type="paragraph" w:customStyle="1" w:styleId="Prvzarkazkladnhotextu1">
    <w:name w:val="Prvá zarážka základného textu1"/>
    <w:basedOn w:val="Zkladntext1"/>
    <w:link w:val="Znakprvejzarkyzkladnhotextu"/>
    <w:uiPriority w:val="99"/>
    <w:semiHidden/>
    <w:unhideWhenUsed/>
    <w:rsid w:val="00D21570"/>
    <w:pPr>
      <w:spacing w:after="200"/>
      <w:ind w:firstLine="360"/>
    </w:pPr>
  </w:style>
  <w:style w:type="character" w:customStyle="1" w:styleId="Znakprvejzarkyzkladnhotextu">
    <w:name w:val="Znak prvej zarážky základného textu"/>
    <w:basedOn w:val="Znakzkladnhotextu"/>
    <w:link w:val="Prvzarkazkladnhotextu1"/>
    <w:uiPriority w:val="99"/>
    <w:semiHidden/>
    <w:rsid w:val="00D21570"/>
  </w:style>
  <w:style w:type="paragraph" w:customStyle="1" w:styleId="Zarkazkladnhotextu1">
    <w:name w:val="Zarážka základného textu1"/>
    <w:basedOn w:val="Normlny"/>
    <w:link w:val="Znakzarkyzkladnhotextu"/>
    <w:uiPriority w:val="99"/>
    <w:semiHidden/>
    <w:unhideWhenUsed/>
    <w:rsid w:val="00D21570"/>
    <w:pPr>
      <w:spacing w:after="120"/>
      <w:ind w:left="360"/>
    </w:pPr>
  </w:style>
  <w:style w:type="character" w:customStyle="1" w:styleId="Znakzarkyzkladnhotextu">
    <w:name w:val="Znak zarážky základného textu"/>
    <w:basedOn w:val="Predvolenpsmoodseku"/>
    <w:link w:val="Zarkazkladnhotextu1"/>
    <w:uiPriority w:val="99"/>
    <w:semiHidden/>
    <w:rsid w:val="00D21570"/>
  </w:style>
  <w:style w:type="paragraph" w:customStyle="1" w:styleId="Prvzarkazkladnhotextu21">
    <w:name w:val="Prvá zarážka základného textu 21"/>
    <w:basedOn w:val="Zarkazkladnhotextu1"/>
    <w:link w:val="Znakprvejzarkyzkladnhotextu2"/>
    <w:uiPriority w:val="99"/>
    <w:semiHidden/>
    <w:unhideWhenUsed/>
    <w:rsid w:val="00D21570"/>
    <w:pPr>
      <w:spacing w:after="200"/>
      <w:ind w:firstLine="360"/>
    </w:pPr>
  </w:style>
  <w:style w:type="character" w:customStyle="1" w:styleId="Znakprvejzarkyzkladnhotextu2">
    <w:name w:val="Znak prvej zarážky základného textu 2"/>
    <w:basedOn w:val="Znakzarkyzkladnhotextu"/>
    <w:link w:val="Prvzarkazkladnhotextu21"/>
    <w:uiPriority w:val="99"/>
    <w:semiHidden/>
    <w:rsid w:val="00D21570"/>
  </w:style>
  <w:style w:type="paragraph" w:customStyle="1" w:styleId="Zarkazkladnhotextu21">
    <w:name w:val="Zarážka základného textu 21"/>
    <w:basedOn w:val="Normlny"/>
    <w:link w:val="Znakzarkyzkladnhotextu2"/>
    <w:uiPriority w:val="99"/>
    <w:semiHidden/>
    <w:unhideWhenUsed/>
    <w:rsid w:val="00D21570"/>
    <w:pPr>
      <w:spacing w:after="120" w:line="480" w:lineRule="auto"/>
      <w:ind w:left="360"/>
    </w:pPr>
  </w:style>
  <w:style w:type="character" w:customStyle="1" w:styleId="Znakzarkyzkladnhotextu2">
    <w:name w:val="Znak zarážky základného textu 2"/>
    <w:basedOn w:val="Predvolenpsmoodseku"/>
    <w:link w:val="Zarkazkladnhotextu21"/>
    <w:uiPriority w:val="99"/>
    <w:semiHidden/>
    <w:rsid w:val="00D21570"/>
  </w:style>
  <w:style w:type="paragraph" w:customStyle="1" w:styleId="Zarkazkladnhotextu31">
    <w:name w:val="Zarážka základného textu 31"/>
    <w:basedOn w:val="Normlny"/>
    <w:link w:val="Znakzarkyzkladnhotextu3"/>
    <w:uiPriority w:val="99"/>
    <w:semiHidden/>
    <w:unhideWhenUsed/>
    <w:rsid w:val="00D21570"/>
    <w:pPr>
      <w:spacing w:after="120"/>
      <w:ind w:left="360"/>
    </w:pPr>
    <w:rPr>
      <w:sz w:val="16"/>
    </w:rPr>
  </w:style>
  <w:style w:type="character" w:customStyle="1" w:styleId="Znakzarkyzkladnhotextu3">
    <w:name w:val="Znak zarážky základného textu 3"/>
    <w:basedOn w:val="Predvolenpsmoodseku"/>
    <w:link w:val="Zarkazkladnhotextu31"/>
    <w:uiPriority w:val="99"/>
    <w:semiHidden/>
    <w:rsid w:val="00D21570"/>
    <w:rPr>
      <w:sz w:val="16"/>
    </w:rPr>
  </w:style>
  <w:style w:type="character" w:customStyle="1" w:styleId="Nzovknihy1">
    <w:name w:val="Názov knihy1"/>
    <w:basedOn w:val="Predvolenpsmoodseku"/>
    <w:uiPriority w:val="33"/>
    <w:semiHidden/>
    <w:unhideWhenUsed/>
    <w:rsid w:val="00D21570"/>
    <w:rPr>
      <w:b/>
      <w:bCs/>
      <w:smallCaps/>
      <w:spacing w:val="5"/>
    </w:rPr>
  </w:style>
  <w:style w:type="paragraph" w:customStyle="1" w:styleId="popis">
    <w:name w:val="popis"/>
    <w:basedOn w:val="Normlny"/>
    <w:next w:val="Normlny"/>
    <w:uiPriority w:val="35"/>
    <w:semiHidden/>
    <w:unhideWhenUsed/>
    <w:rsid w:val="00D21570"/>
    <w:pPr>
      <w:spacing w:line="240" w:lineRule="auto"/>
    </w:pPr>
    <w:rPr>
      <w:b/>
      <w:bCs/>
      <w:color w:val="7E97AD" w:themeColor="accent1"/>
      <w:sz w:val="18"/>
    </w:rPr>
  </w:style>
  <w:style w:type="paragraph" w:customStyle="1" w:styleId="Zver1">
    <w:name w:val="Záver1"/>
    <w:basedOn w:val="Normlny"/>
    <w:link w:val="Znakzveru"/>
    <w:uiPriority w:val="99"/>
    <w:semiHidden/>
    <w:unhideWhenUsed/>
    <w:rsid w:val="00D21570"/>
    <w:pPr>
      <w:spacing w:after="0" w:line="240" w:lineRule="auto"/>
      <w:ind w:left="4320"/>
    </w:pPr>
  </w:style>
  <w:style w:type="character" w:customStyle="1" w:styleId="Znakzveru">
    <w:name w:val="Znak záveru"/>
    <w:basedOn w:val="Predvolenpsmoodseku"/>
    <w:link w:val="Zver1"/>
    <w:uiPriority w:val="99"/>
    <w:semiHidden/>
    <w:rsid w:val="00D21570"/>
  </w:style>
  <w:style w:type="table" w:customStyle="1" w:styleId="Farebnmrieka1">
    <w:name w:val="Farebná mriežka1"/>
    <w:basedOn w:val="Normlnatabuka"/>
    <w:uiPriority w:val="73"/>
    <w:rsid w:val="00D215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Farebnmriekazvraznenie11">
    <w:name w:val="Farebná mriežka – zvýraznenie 11"/>
    <w:basedOn w:val="Normlnatabuka"/>
    <w:uiPriority w:val="73"/>
    <w:rsid w:val="00D215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AEE" w:themeFill="accent1" w:themeFillTint="33"/>
    </w:tcPr>
    <w:tblStylePr w:type="firstRow">
      <w:rPr>
        <w:b/>
        <w:bCs/>
      </w:rPr>
      <w:tblPr/>
      <w:tcPr>
        <w:shd w:val="clear" w:color="auto" w:fill="CBD5DE" w:themeFill="accent1" w:themeFillTint="66"/>
      </w:tcPr>
    </w:tblStylePr>
    <w:tblStylePr w:type="lastRow">
      <w:rPr>
        <w:b/>
        <w:bCs/>
        <w:color w:val="000000" w:themeColor="text1"/>
      </w:rPr>
      <w:tblPr/>
      <w:tcPr>
        <w:shd w:val="clear" w:color="auto" w:fill="CBD5DE" w:themeFill="accent1" w:themeFillTint="66"/>
      </w:tcPr>
    </w:tblStylePr>
    <w:tblStylePr w:type="firstCol">
      <w:rPr>
        <w:color w:val="FFFFFF" w:themeColor="background1"/>
      </w:rPr>
      <w:tblPr/>
      <w:tcPr>
        <w:shd w:val="clear" w:color="auto" w:fill="577188" w:themeFill="accent1" w:themeFillShade="BF"/>
      </w:tcPr>
    </w:tblStylePr>
    <w:tblStylePr w:type="lastCol">
      <w:rPr>
        <w:color w:val="FFFFFF" w:themeColor="background1"/>
      </w:rPr>
      <w:tblPr/>
      <w:tcPr>
        <w:shd w:val="clear" w:color="auto" w:fill="577188" w:themeFill="accent1" w:themeFillShade="BF"/>
      </w:tc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customStyle="1" w:styleId="Farebnmriekazvraznenie21">
    <w:name w:val="Farebná mriežka – zvýraznenie 21"/>
    <w:basedOn w:val="Normlnatabuka"/>
    <w:uiPriority w:val="73"/>
    <w:rsid w:val="00D215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4E8DF" w:themeFill="accent2" w:themeFillTint="33"/>
    </w:tcPr>
    <w:tblStylePr w:type="firstRow">
      <w:rPr>
        <w:b/>
        <w:bCs/>
      </w:rPr>
      <w:tblPr/>
      <w:tcPr>
        <w:shd w:val="clear" w:color="auto" w:fill="EAD1BF" w:themeFill="accent2" w:themeFillTint="66"/>
      </w:tcPr>
    </w:tblStylePr>
    <w:tblStylePr w:type="lastRow">
      <w:rPr>
        <w:b/>
        <w:bCs/>
        <w:color w:val="000000" w:themeColor="text1"/>
      </w:rPr>
      <w:tblPr/>
      <w:tcPr>
        <w:shd w:val="clear" w:color="auto" w:fill="EAD1BF" w:themeFill="accent2" w:themeFillTint="66"/>
      </w:tcPr>
    </w:tblStylePr>
    <w:tblStylePr w:type="firstCol">
      <w:rPr>
        <w:color w:val="FFFFFF" w:themeColor="background1"/>
      </w:rPr>
      <w:tblPr/>
      <w:tcPr>
        <w:shd w:val="clear" w:color="auto" w:fill="AA6736" w:themeFill="accent2" w:themeFillShade="BF"/>
      </w:tcPr>
    </w:tblStylePr>
    <w:tblStylePr w:type="lastCol">
      <w:rPr>
        <w:color w:val="FFFFFF" w:themeColor="background1"/>
      </w:rPr>
      <w:tblPr/>
      <w:tcPr>
        <w:shd w:val="clear" w:color="auto" w:fill="AA6736" w:themeFill="accent2" w:themeFillShade="BF"/>
      </w:tc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customStyle="1" w:styleId="Farebnmriekazvraznenie31">
    <w:name w:val="Farebná mriežka – zvýraznenie 31"/>
    <w:basedOn w:val="Normlnatabuka"/>
    <w:uiPriority w:val="73"/>
    <w:rsid w:val="00D215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E0DE" w:themeFill="accent3" w:themeFillTint="33"/>
    </w:tcPr>
    <w:tblStylePr w:type="firstRow">
      <w:rPr>
        <w:b/>
        <w:bCs/>
      </w:rPr>
      <w:tblPr/>
      <w:tcPr>
        <w:shd w:val="clear" w:color="auto" w:fill="CBC2BD" w:themeFill="accent3" w:themeFillTint="66"/>
      </w:tcPr>
    </w:tblStylePr>
    <w:tblStylePr w:type="lastRow">
      <w:rPr>
        <w:b/>
        <w:bCs/>
        <w:color w:val="000000" w:themeColor="text1"/>
      </w:rPr>
      <w:tblPr/>
      <w:tcPr>
        <w:shd w:val="clear" w:color="auto" w:fill="CBC2BD" w:themeFill="accent3" w:themeFillTint="66"/>
      </w:tcPr>
    </w:tblStylePr>
    <w:tblStylePr w:type="firstCol">
      <w:rPr>
        <w:color w:val="FFFFFF" w:themeColor="background1"/>
      </w:rPr>
      <w:tblPr/>
      <w:tcPr>
        <w:shd w:val="clear" w:color="auto" w:fill="5B4F47" w:themeFill="accent3" w:themeFillShade="BF"/>
      </w:tcPr>
    </w:tblStylePr>
    <w:tblStylePr w:type="lastCol">
      <w:rPr>
        <w:color w:val="FFFFFF" w:themeColor="background1"/>
      </w:rPr>
      <w:tblPr/>
      <w:tcPr>
        <w:shd w:val="clear" w:color="auto" w:fill="5B4F47" w:themeFill="accent3" w:themeFillShade="BF"/>
      </w:tc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customStyle="1" w:styleId="Farebnmriekazvraznenie41">
    <w:name w:val="Farebná mriežka – zvýraznenie 41"/>
    <w:basedOn w:val="Normlnatabuka"/>
    <w:uiPriority w:val="73"/>
    <w:rsid w:val="00D215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0E9E1" w:themeFill="accent4" w:themeFillTint="33"/>
    </w:tcPr>
    <w:tblStylePr w:type="firstRow">
      <w:rPr>
        <w:b/>
        <w:bCs/>
      </w:rPr>
      <w:tblPr/>
      <w:tcPr>
        <w:shd w:val="clear" w:color="auto" w:fill="E1D3C4" w:themeFill="accent4" w:themeFillTint="66"/>
      </w:tcPr>
    </w:tblStylePr>
    <w:tblStylePr w:type="lastRow">
      <w:rPr>
        <w:b/>
        <w:bCs/>
        <w:color w:val="000000" w:themeColor="text1"/>
      </w:rPr>
      <w:tblPr/>
      <w:tcPr>
        <w:shd w:val="clear" w:color="auto" w:fill="E1D3C4" w:themeFill="accent4" w:themeFillTint="66"/>
      </w:tcPr>
    </w:tblStylePr>
    <w:tblStylePr w:type="firstCol">
      <w:rPr>
        <w:color w:val="FFFFFF" w:themeColor="background1"/>
      </w:rPr>
      <w:tblPr/>
      <w:tcPr>
        <w:shd w:val="clear" w:color="auto" w:fill="8E6E49" w:themeFill="accent4" w:themeFillShade="BF"/>
      </w:tcPr>
    </w:tblStylePr>
    <w:tblStylePr w:type="lastCol">
      <w:rPr>
        <w:color w:val="FFFFFF" w:themeColor="background1"/>
      </w:rPr>
      <w:tblPr/>
      <w:tcPr>
        <w:shd w:val="clear" w:color="auto" w:fill="8E6E49" w:themeFill="accent4" w:themeFillShade="BF"/>
      </w:tc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customStyle="1" w:styleId="Farebnmriekazvraznenie51">
    <w:name w:val="Farebná mriežka – zvýraznenie 51"/>
    <w:basedOn w:val="Normlnatabuka"/>
    <w:uiPriority w:val="73"/>
    <w:rsid w:val="00D215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FE4E5" w:themeFill="accent5" w:themeFillTint="33"/>
    </w:tcPr>
    <w:tblStylePr w:type="firstRow">
      <w:rPr>
        <w:b/>
        <w:bCs/>
      </w:rPr>
      <w:tblPr/>
      <w:tcPr>
        <w:shd w:val="clear" w:color="auto" w:fill="C1C9CB" w:themeFill="accent5" w:themeFillTint="66"/>
      </w:tcPr>
    </w:tblStylePr>
    <w:tblStylePr w:type="lastRow">
      <w:rPr>
        <w:b/>
        <w:bCs/>
        <w:color w:val="000000" w:themeColor="text1"/>
      </w:rPr>
      <w:tblPr/>
      <w:tcPr>
        <w:shd w:val="clear" w:color="auto" w:fill="C1C9CB" w:themeFill="accent5" w:themeFillTint="66"/>
      </w:tcPr>
    </w:tblStylePr>
    <w:tblStylePr w:type="firstCol">
      <w:rPr>
        <w:color w:val="FFFFFF" w:themeColor="background1"/>
      </w:rPr>
      <w:tblPr/>
      <w:tcPr>
        <w:shd w:val="clear" w:color="auto" w:fill="4D595B" w:themeFill="accent5" w:themeFillShade="BF"/>
      </w:tcPr>
    </w:tblStylePr>
    <w:tblStylePr w:type="lastCol">
      <w:rPr>
        <w:color w:val="FFFFFF" w:themeColor="background1"/>
      </w:rPr>
      <w:tblPr/>
      <w:tcPr>
        <w:shd w:val="clear" w:color="auto" w:fill="4D595B" w:themeFill="accent5" w:themeFillShade="BF"/>
      </w:tc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customStyle="1" w:styleId="Farebnmriekazvraznenie61">
    <w:name w:val="Farebná mriežka – zvýraznenie 61"/>
    <w:basedOn w:val="Normlnatabuka"/>
    <w:uiPriority w:val="73"/>
    <w:rsid w:val="00D21570"/>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BE9E2" w:themeFill="accent6" w:themeFillTint="33"/>
    </w:tcPr>
    <w:tblStylePr w:type="firstRow">
      <w:rPr>
        <w:b/>
        <w:bCs/>
      </w:rPr>
      <w:tblPr/>
      <w:tcPr>
        <w:shd w:val="clear" w:color="auto" w:fill="D7D3C5" w:themeFill="accent6" w:themeFillTint="66"/>
      </w:tcPr>
    </w:tblStylePr>
    <w:tblStylePr w:type="lastRow">
      <w:rPr>
        <w:b/>
        <w:bCs/>
        <w:color w:val="000000" w:themeColor="text1"/>
      </w:rPr>
      <w:tblPr/>
      <w:tcPr>
        <w:shd w:val="clear" w:color="auto" w:fill="D7D3C5" w:themeFill="accent6" w:themeFillTint="66"/>
      </w:tcPr>
    </w:tblStylePr>
    <w:tblStylePr w:type="firstCol">
      <w:rPr>
        <w:color w:val="FFFFFF" w:themeColor="background1"/>
      </w:rPr>
      <w:tblPr/>
      <w:tcPr>
        <w:shd w:val="clear" w:color="auto" w:fill="776E51" w:themeFill="accent6" w:themeFillShade="BF"/>
      </w:tcPr>
    </w:tblStylePr>
    <w:tblStylePr w:type="lastCol">
      <w:rPr>
        <w:color w:val="FFFFFF" w:themeColor="background1"/>
      </w:rPr>
      <w:tblPr/>
      <w:tcPr>
        <w:shd w:val="clear" w:color="auto" w:fill="776E51" w:themeFill="accent6" w:themeFillShade="BF"/>
      </w:tc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customStyle="1" w:styleId="Farebnzoznam1">
    <w:name w:val="Farebný zoznam1"/>
    <w:basedOn w:val="Normlnatabuka"/>
    <w:uiPriority w:val="72"/>
    <w:rsid w:val="00D215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customStyle="1" w:styleId="Farebnzoznamzvraznenie11">
    <w:name w:val="Farebný zoznam – zvýraznenie 11"/>
    <w:basedOn w:val="Normlnatabuka"/>
    <w:uiPriority w:val="72"/>
    <w:rsid w:val="00D215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4F6" w:themeFill="accent1"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E5EA" w:themeFill="accent1" w:themeFillTint="3F"/>
      </w:tcPr>
    </w:tblStylePr>
    <w:tblStylePr w:type="band1Horz">
      <w:tblPr/>
      <w:tcPr>
        <w:shd w:val="clear" w:color="auto" w:fill="E5EAEE" w:themeFill="accent1" w:themeFillTint="33"/>
      </w:tcPr>
    </w:tblStylePr>
  </w:style>
  <w:style w:type="table" w:customStyle="1" w:styleId="Farebnzoznamzvraznenie21">
    <w:name w:val="Farebný zoznam – zvýraznenie 21"/>
    <w:basedOn w:val="Normlnatabuka"/>
    <w:uiPriority w:val="72"/>
    <w:rsid w:val="00D215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AF3EF" w:themeFill="accent2" w:themeFillTint="19"/>
    </w:tcPr>
    <w:tblStylePr w:type="firstRow">
      <w:rPr>
        <w:b/>
        <w:bCs/>
        <w:color w:val="FFFFFF" w:themeColor="background1"/>
      </w:rPr>
      <w:tblPr/>
      <w:tcPr>
        <w:tcBorders>
          <w:bottom w:val="single" w:sz="12" w:space="0" w:color="FFFFFF" w:themeColor="background1"/>
        </w:tcBorders>
        <w:shd w:val="clear" w:color="auto" w:fill="B56E3A" w:themeFill="accent2" w:themeFillShade="CC"/>
      </w:tcPr>
    </w:tblStylePr>
    <w:tblStylePr w:type="lastRow">
      <w:rPr>
        <w:b/>
        <w:bCs/>
        <w:color w:val="B56E3A"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2E2D7" w:themeFill="accent2" w:themeFillTint="3F"/>
      </w:tcPr>
    </w:tblStylePr>
    <w:tblStylePr w:type="band1Horz">
      <w:tblPr/>
      <w:tcPr>
        <w:shd w:val="clear" w:color="auto" w:fill="F4E8DF" w:themeFill="accent2" w:themeFillTint="33"/>
      </w:tcPr>
    </w:tblStylePr>
  </w:style>
  <w:style w:type="table" w:customStyle="1" w:styleId="Farebnzoznamzvraznenie31">
    <w:name w:val="Farebný zoznam – zvýraznenie 31"/>
    <w:basedOn w:val="Normlnatabuka"/>
    <w:uiPriority w:val="72"/>
    <w:rsid w:val="00D215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F0EE" w:themeFill="accent3" w:themeFillTint="19"/>
    </w:tcPr>
    <w:tblStylePr w:type="firstRow">
      <w:rPr>
        <w:b/>
        <w:bCs/>
        <w:color w:val="FFFFFF" w:themeColor="background1"/>
      </w:rPr>
      <w:tblPr/>
      <w:tcPr>
        <w:tcBorders>
          <w:bottom w:val="single" w:sz="12" w:space="0" w:color="FFFFFF" w:themeColor="background1"/>
        </w:tcBorders>
        <w:shd w:val="clear" w:color="auto" w:fill="98754E" w:themeFill="accent4" w:themeFillShade="CC"/>
      </w:tcPr>
    </w:tblStylePr>
    <w:tblStylePr w:type="lastRow">
      <w:rPr>
        <w:b/>
        <w:bCs/>
        <w:color w:val="98754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9D6" w:themeFill="accent3" w:themeFillTint="3F"/>
      </w:tcPr>
    </w:tblStylePr>
    <w:tblStylePr w:type="band1Horz">
      <w:tblPr/>
      <w:tcPr>
        <w:shd w:val="clear" w:color="auto" w:fill="E5E0DE" w:themeFill="accent3" w:themeFillTint="33"/>
      </w:tcPr>
    </w:tblStylePr>
  </w:style>
  <w:style w:type="table" w:customStyle="1" w:styleId="Farebnzoznamzvraznenie41">
    <w:name w:val="Farebný zoznam – zvýraznenie 41"/>
    <w:basedOn w:val="Normlnatabuka"/>
    <w:uiPriority w:val="72"/>
    <w:rsid w:val="00D215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7F4F0" w:themeFill="accent4" w:themeFillTint="19"/>
    </w:tcPr>
    <w:tblStylePr w:type="firstRow">
      <w:rPr>
        <w:b/>
        <w:bCs/>
        <w:color w:val="FFFFFF" w:themeColor="background1"/>
      </w:rPr>
      <w:tblPr/>
      <w:tcPr>
        <w:tcBorders>
          <w:bottom w:val="single" w:sz="12" w:space="0" w:color="FFFFFF" w:themeColor="background1"/>
        </w:tcBorders>
        <w:shd w:val="clear" w:color="auto" w:fill="61544C" w:themeFill="accent3" w:themeFillShade="CC"/>
      </w:tcPr>
    </w:tblStylePr>
    <w:tblStylePr w:type="lastRow">
      <w:rPr>
        <w:b/>
        <w:bCs/>
        <w:color w:val="61544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CE4DA" w:themeFill="accent4" w:themeFillTint="3F"/>
      </w:tcPr>
    </w:tblStylePr>
    <w:tblStylePr w:type="band1Horz">
      <w:tblPr/>
      <w:tcPr>
        <w:shd w:val="clear" w:color="auto" w:fill="F0E9E1" w:themeFill="accent4" w:themeFillTint="33"/>
      </w:tcPr>
    </w:tblStylePr>
  </w:style>
  <w:style w:type="table" w:customStyle="1" w:styleId="Farebnzoznamzvraznenie51">
    <w:name w:val="Farebný zoznam – zvýraznenie 51"/>
    <w:basedOn w:val="Normlnatabuka"/>
    <w:uiPriority w:val="72"/>
    <w:rsid w:val="00D215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FF1F2" w:themeFill="accent5" w:themeFillTint="19"/>
    </w:tcPr>
    <w:tblStylePr w:type="firstRow">
      <w:rPr>
        <w:b/>
        <w:bCs/>
        <w:color w:val="FFFFFF" w:themeColor="background1"/>
      </w:rPr>
      <w:tblPr/>
      <w:tcPr>
        <w:tcBorders>
          <w:bottom w:val="single" w:sz="12" w:space="0" w:color="FFFFFF" w:themeColor="background1"/>
        </w:tcBorders>
        <w:shd w:val="clear" w:color="auto" w:fill="7F7657" w:themeFill="accent6" w:themeFillShade="CC"/>
      </w:tcPr>
    </w:tblStylePr>
    <w:tblStylePr w:type="lastRow">
      <w:rPr>
        <w:b/>
        <w:bCs/>
        <w:color w:val="7F76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EDF" w:themeFill="accent5" w:themeFillTint="3F"/>
      </w:tcPr>
    </w:tblStylePr>
    <w:tblStylePr w:type="band1Horz">
      <w:tblPr/>
      <w:tcPr>
        <w:shd w:val="clear" w:color="auto" w:fill="DFE4E5" w:themeFill="accent5" w:themeFillTint="33"/>
      </w:tcPr>
    </w:tblStylePr>
  </w:style>
  <w:style w:type="table" w:customStyle="1" w:styleId="Farebnzoznamzvraznenie61">
    <w:name w:val="Farebný zoznam – zvýraznenie 61"/>
    <w:basedOn w:val="Normlnatabuka"/>
    <w:uiPriority w:val="72"/>
    <w:rsid w:val="00D21570"/>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4F0" w:themeFill="accent6" w:themeFillTint="19"/>
    </w:tcPr>
    <w:tblStylePr w:type="firstRow">
      <w:rPr>
        <w:b/>
        <w:bCs/>
        <w:color w:val="FFFFFF" w:themeColor="background1"/>
      </w:rPr>
      <w:tblPr/>
      <w:tcPr>
        <w:tcBorders>
          <w:bottom w:val="single" w:sz="12" w:space="0" w:color="FFFFFF" w:themeColor="background1"/>
        </w:tcBorders>
        <w:shd w:val="clear" w:color="auto" w:fill="525F62" w:themeFill="accent5" w:themeFillShade="CC"/>
      </w:tcPr>
    </w:tblStylePr>
    <w:tblStylePr w:type="lastRow">
      <w:rPr>
        <w:b/>
        <w:bCs/>
        <w:color w:val="525F6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4DB" w:themeFill="accent6" w:themeFillTint="3F"/>
      </w:tcPr>
    </w:tblStylePr>
    <w:tblStylePr w:type="band1Horz">
      <w:tblPr/>
      <w:tcPr>
        <w:shd w:val="clear" w:color="auto" w:fill="EBE9E2" w:themeFill="accent6" w:themeFillTint="33"/>
      </w:tcPr>
    </w:tblStylePr>
  </w:style>
  <w:style w:type="table" w:customStyle="1" w:styleId="Farebnpodfarbenie1">
    <w:name w:val="Farebné podfarbenie1"/>
    <w:basedOn w:val="Normlnatabuka"/>
    <w:uiPriority w:val="71"/>
    <w:rsid w:val="00D21570"/>
    <w:pPr>
      <w:spacing w:after="0" w:line="240" w:lineRule="auto"/>
    </w:pPr>
    <w:rPr>
      <w:color w:val="000000" w:themeColor="text1"/>
    </w:rPr>
    <w:tblPr>
      <w:tblStyleRowBandSize w:val="1"/>
      <w:tblStyleColBandSize w:val="1"/>
      <w:tblInd w:w="0" w:type="dxa"/>
      <w:tblBorders>
        <w:top w:val="single" w:sz="24" w:space="0" w:color="CC8E6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Farebnpodfarbeniezvraznenie11">
    <w:name w:val="Farebné podfarbenie – zvýraznenie 11"/>
    <w:basedOn w:val="Normlnatabuka"/>
    <w:uiPriority w:val="71"/>
    <w:rsid w:val="00D21570"/>
    <w:pPr>
      <w:spacing w:after="0" w:line="240" w:lineRule="auto"/>
    </w:pPr>
    <w:rPr>
      <w:color w:val="000000" w:themeColor="text1"/>
    </w:rPr>
    <w:tblPr>
      <w:tblStyleRowBandSize w:val="1"/>
      <w:tblStyleColBandSize w:val="1"/>
      <w:tblInd w:w="0" w:type="dxa"/>
      <w:tblBorders>
        <w:top w:val="single" w:sz="24" w:space="0" w:color="CC8E60" w:themeColor="accent2"/>
        <w:left w:val="single" w:sz="4" w:space="0" w:color="7E97AD" w:themeColor="accent1"/>
        <w:bottom w:val="single" w:sz="4" w:space="0" w:color="7E97AD" w:themeColor="accent1"/>
        <w:right w:val="single" w:sz="4" w:space="0" w:color="7E97A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4F6" w:themeFill="accent1"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55A6D" w:themeFill="accent1" w:themeFillShade="99"/>
      </w:tcPr>
    </w:tblStylePr>
    <w:tblStylePr w:type="firstCol">
      <w:rPr>
        <w:color w:val="FFFFFF" w:themeColor="background1"/>
      </w:rPr>
      <w:tblPr/>
      <w:tcPr>
        <w:tcBorders>
          <w:top w:val="nil"/>
          <w:left w:val="nil"/>
          <w:bottom w:val="nil"/>
          <w:right w:val="nil"/>
          <w:insideH w:val="single" w:sz="4" w:space="0" w:color="455A6D" w:themeColor="accent1" w:themeShade="99"/>
          <w:insideV w:val="nil"/>
        </w:tcBorders>
        <w:shd w:val="clear" w:color="auto" w:fill="455A6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455A6D" w:themeFill="accent1" w:themeFillShade="99"/>
      </w:tcPr>
    </w:tblStylePr>
    <w:tblStylePr w:type="band1Vert">
      <w:tblPr/>
      <w:tcPr>
        <w:shd w:val="clear" w:color="auto" w:fill="CBD5DE" w:themeFill="accent1" w:themeFillTint="66"/>
      </w:tcPr>
    </w:tblStylePr>
    <w:tblStylePr w:type="band1Horz">
      <w:tblPr/>
      <w:tcPr>
        <w:shd w:val="clear" w:color="auto" w:fill="BECBD6" w:themeFill="accent1" w:themeFillTint="7F"/>
      </w:tcPr>
    </w:tblStylePr>
    <w:tblStylePr w:type="neCell">
      <w:rPr>
        <w:color w:val="000000" w:themeColor="text1"/>
      </w:rPr>
    </w:tblStylePr>
    <w:tblStylePr w:type="nwCell">
      <w:rPr>
        <w:color w:val="000000" w:themeColor="text1"/>
      </w:rPr>
    </w:tblStylePr>
  </w:style>
  <w:style w:type="table" w:customStyle="1" w:styleId="Farebnpodfarbeniezvraznenie21">
    <w:name w:val="Farebné podfarbenie – zvýraznenie 21"/>
    <w:basedOn w:val="Normlnatabuka"/>
    <w:uiPriority w:val="71"/>
    <w:rsid w:val="00D21570"/>
    <w:pPr>
      <w:spacing w:after="0" w:line="240" w:lineRule="auto"/>
    </w:pPr>
    <w:rPr>
      <w:color w:val="000000" w:themeColor="text1"/>
    </w:rPr>
    <w:tblPr>
      <w:tblStyleRowBandSize w:val="1"/>
      <w:tblStyleColBandSize w:val="1"/>
      <w:tblInd w:w="0" w:type="dxa"/>
      <w:tblBorders>
        <w:top w:val="single" w:sz="24" w:space="0" w:color="CC8E60" w:themeColor="accent2"/>
        <w:left w:val="single" w:sz="4" w:space="0" w:color="CC8E60" w:themeColor="accent2"/>
        <w:bottom w:val="single" w:sz="4" w:space="0" w:color="CC8E60" w:themeColor="accent2"/>
        <w:right w:val="single" w:sz="4" w:space="0" w:color="CC8E60"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F3EF" w:themeFill="accent2" w:themeFillTint="19"/>
    </w:tcPr>
    <w:tblStylePr w:type="firstRow">
      <w:rPr>
        <w:b/>
        <w:bCs/>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8522B" w:themeFill="accent2" w:themeFillShade="99"/>
      </w:tcPr>
    </w:tblStylePr>
    <w:tblStylePr w:type="firstCol">
      <w:rPr>
        <w:color w:val="FFFFFF" w:themeColor="background1"/>
      </w:rPr>
      <w:tblPr/>
      <w:tcPr>
        <w:tcBorders>
          <w:top w:val="nil"/>
          <w:left w:val="nil"/>
          <w:bottom w:val="nil"/>
          <w:right w:val="nil"/>
          <w:insideH w:val="single" w:sz="4" w:space="0" w:color="88522B" w:themeColor="accent2" w:themeShade="99"/>
          <w:insideV w:val="nil"/>
        </w:tcBorders>
        <w:shd w:val="clear" w:color="auto" w:fill="88522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8522B" w:themeFill="accent2" w:themeFillShade="99"/>
      </w:tcPr>
    </w:tblStylePr>
    <w:tblStylePr w:type="band1Vert">
      <w:tblPr/>
      <w:tcPr>
        <w:shd w:val="clear" w:color="auto" w:fill="EAD1BF" w:themeFill="accent2" w:themeFillTint="66"/>
      </w:tcPr>
    </w:tblStylePr>
    <w:tblStylePr w:type="band1Horz">
      <w:tblPr/>
      <w:tcPr>
        <w:shd w:val="clear" w:color="auto" w:fill="E5C6AF" w:themeFill="accent2" w:themeFillTint="7F"/>
      </w:tcPr>
    </w:tblStylePr>
    <w:tblStylePr w:type="neCell">
      <w:rPr>
        <w:color w:val="000000" w:themeColor="text1"/>
      </w:rPr>
    </w:tblStylePr>
    <w:tblStylePr w:type="nwCell">
      <w:rPr>
        <w:color w:val="000000" w:themeColor="text1"/>
      </w:rPr>
    </w:tblStylePr>
  </w:style>
  <w:style w:type="table" w:customStyle="1" w:styleId="Farebnpodfarbeniezvraznenie31">
    <w:name w:val="Farebné podfarbenie – zvýraznenie 31"/>
    <w:basedOn w:val="Normlnatabuka"/>
    <w:uiPriority w:val="71"/>
    <w:rsid w:val="00D21570"/>
    <w:pPr>
      <w:spacing w:after="0" w:line="240" w:lineRule="auto"/>
    </w:pPr>
    <w:rPr>
      <w:color w:val="000000" w:themeColor="text1"/>
    </w:rPr>
    <w:tblPr>
      <w:tblStyleRowBandSize w:val="1"/>
      <w:tblStyleColBandSize w:val="1"/>
      <w:tblInd w:w="0" w:type="dxa"/>
      <w:tblBorders>
        <w:top w:val="single" w:sz="24" w:space="0" w:color="B4936D" w:themeColor="accent4"/>
        <w:left w:val="single" w:sz="4" w:space="0" w:color="7A6A60" w:themeColor="accent3"/>
        <w:bottom w:val="single" w:sz="4" w:space="0" w:color="7A6A60" w:themeColor="accent3"/>
        <w:right w:val="single" w:sz="4" w:space="0" w:color="7A6A60"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F0EE" w:themeFill="accent3" w:themeFillTint="19"/>
    </w:tcPr>
    <w:tblStylePr w:type="firstRow">
      <w:rPr>
        <w:b/>
        <w:bCs/>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93F39" w:themeFill="accent3" w:themeFillShade="99"/>
      </w:tcPr>
    </w:tblStylePr>
    <w:tblStylePr w:type="firstCol">
      <w:rPr>
        <w:color w:val="FFFFFF" w:themeColor="background1"/>
      </w:rPr>
      <w:tblPr/>
      <w:tcPr>
        <w:tcBorders>
          <w:top w:val="nil"/>
          <w:left w:val="nil"/>
          <w:bottom w:val="nil"/>
          <w:right w:val="nil"/>
          <w:insideH w:val="single" w:sz="4" w:space="0" w:color="493F39" w:themeColor="accent3" w:themeShade="99"/>
          <w:insideV w:val="nil"/>
        </w:tcBorders>
        <w:shd w:val="clear" w:color="auto" w:fill="493F39"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93F39" w:themeFill="accent3" w:themeFillShade="99"/>
      </w:tcPr>
    </w:tblStylePr>
    <w:tblStylePr w:type="band1Vert">
      <w:tblPr/>
      <w:tcPr>
        <w:shd w:val="clear" w:color="auto" w:fill="CBC2BD" w:themeFill="accent3" w:themeFillTint="66"/>
      </w:tcPr>
    </w:tblStylePr>
    <w:tblStylePr w:type="band1Horz">
      <w:tblPr/>
      <w:tcPr>
        <w:shd w:val="clear" w:color="auto" w:fill="BEB4AD" w:themeFill="accent3" w:themeFillTint="7F"/>
      </w:tcPr>
    </w:tblStylePr>
  </w:style>
  <w:style w:type="table" w:customStyle="1" w:styleId="Farebnpodfarbeniezvraznenie41">
    <w:name w:val="Farebné podfarbenie – zvýraznenie 41"/>
    <w:basedOn w:val="Normlnatabuka"/>
    <w:uiPriority w:val="71"/>
    <w:rsid w:val="00D21570"/>
    <w:pPr>
      <w:spacing w:after="0" w:line="240" w:lineRule="auto"/>
    </w:pPr>
    <w:rPr>
      <w:color w:val="000000" w:themeColor="text1"/>
    </w:rPr>
    <w:tblPr>
      <w:tblStyleRowBandSize w:val="1"/>
      <w:tblStyleColBandSize w:val="1"/>
      <w:tblInd w:w="0" w:type="dxa"/>
      <w:tblBorders>
        <w:top w:val="single" w:sz="24" w:space="0" w:color="7A6A60" w:themeColor="accent3"/>
        <w:left w:val="single" w:sz="4" w:space="0" w:color="B4936D" w:themeColor="accent4"/>
        <w:bottom w:val="single" w:sz="4" w:space="0" w:color="B4936D" w:themeColor="accent4"/>
        <w:right w:val="single" w:sz="4" w:space="0" w:color="B4936D"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7F4F0" w:themeFill="accent4" w:themeFillTint="19"/>
    </w:tcPr>
    <w:tblStylePr w:type="firstRow">
      <w:rPr>
        <w:b/>
        <w:bCs/>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2583B" w:themeFill="accent4" w:themeFillShade="99"/>
      </w:tcPr>
    </w:tblStylePr>
    <w:tblStylePr w:type="firstCol">
      <w:rPr>
        <w:color w:val="FFFFFF" w:themeColor="background1"/>
      </w:rPr>
      <w:tblPr/>
      <w:tcPr>
        <w:tcBorders>
          <w:top w:val="nil"/>
          <w:left w:val="nil"/>
          <w:bottom w:val="nil"/>
          <w:right w:val="nil"/>
          <w:insideH w:val="single" w:sz="4" w:space="0" w:color="72583B" w:themeColor="accent4" w:themeShade="99"/>
          <w:insideV w:val="nil"/>
        </w:tcBorders>
        <w:shd w:val="clear" w:color="auto" w:fill="72583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2583B" w:themeFill="accent4" w:themeFillShade="99"/>
      </w:tcPr>
    </w:tblStylePr>
    <w:tblStylePr w:type="band1Vert">
      <w:tblPr/>
      <w:tcPr>
        <w:shd w:val="clear" w:color="auto" w:fill="E1D3C4" w:themeFill="accent4" w:themeFillTint="66"/>
      </w:tcPr>
    </w:tblStylePr>
    <w:tblStylePr w:type="band1Horz">
      <w:tblPr/>
      <w:tcPr>
        <w:shd w:val="clear" w:color="auto" w:fill="D9C9B6" w:themeFill="accent4" w:themeFillTint="7F"/>
      </w:tcPr>
    </w:tblStylePr>
    <w:tblStylePr w:type="neCell">
      <w:rPr>
        <w:color w:val="000000" w:themeColor="text1"/>
      </w:rPr>
    </w:tblStylePr>
    <w:tblStylePr w:type="nwCell">
      <w:rPr>
        <w:color w:val="000000" w:themeColor="text1"/>
      </w:rPr>
    </w:tblStylePr>
  </w:style>
  <w:style w:type="table" w:customStyle="1" w:styleId="Farebnpodfarbeniezvraznenie51">
    <w:name w:val="Farebné podfarbenie – zvýraznenie 51"/>
    <w:basedOn w:val="Normlnatabuka"/>
    <w:uiPriority w:val="71"/>
    <w:rsid w:val="00D21570"/>
    <w:pPr>
      <w:spacing w:after="0" w:line="240" w:lineRule="auto"/>
    </w:pPr>
    <w:rPr>
      <w:color w:val="000000" w:themeColor="text1"/>
    </w:rPr>
    <w:tblPr>
      <w:tblStyleRowBandSize w:val="1"/>
      <w:tblStyleColBandSize w:val="1"/>
      <w:tblInd w:w="0" w:type="dxa"/>
      <w:tblBorders>
        <w:top w:val="single" w:sz="24" w:space="0" w:color="9D936F" w:themeColor="accent6"/>
        <w:left w:val="single" w:sz="4" w:space="0" w:color="67787B" w:themeColor="accent5"/>
        <w:bottom w:val="single" w:sz="4" w:space="0" w:color="67787B" w:themeColor="accent5"/>
        <w:right w:val="single" w:sz="4" w:space="0" w:color="67787B"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FF1F2" w:themeFill="accent5" w:themeFillTint="19"/>
    </w:tcPr>
    <w:tblStylePr w:type="firstRow">
      <w:rPr>
        <w:b/>
        <w:bCs/>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D4749" w:themeFill="accent5" w:themeFillShade="99"/>
      </w:tcPr>
    </w:tblStylePr>
    <w:tblStylePr w:type="firstCol">
      <w:rPr>
        <w:color w:val="FFFFFF" w:themeColor="background1"/>
      </w:rPr>
      <w:tblPr/>
      <w:tcPr>
        <w:tcBorders>
          <w:top w:val="nil"/>
          <w:left w:val="nil"/>
          <w:bottom w:val="nil"/>
          <w:right w:val="nil"/>
          <w:insideH w:val="single" w:sz="4" w:space="0" w:color="3D4749" w:themeColor="accent5" w:themeShade="99"/>
          <w:insideV w:val="nil"/>
        </w:tcBorders>
        <w:shd w:val="clear" w:color="auto" w:fill="3D4749"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3D4749" w:themeFill="accent5" w:themeFillShade="99"/>
      </w:tcPr>
    </w:tblStylePr>
    <w:tblStylePr w:type="band1Vert">
      <w:tblPr/>
      <w:tcPr>
        <w:shd w:val="clear" w:color="auto" w:fill="C1C9CB" w:themeFill="accent5" w:themeFillTint="66"/>
      </w:tcPr>
    </w:tblStylePr>
    <w:tblStylePr w:type="band1Horz">
      <w:tblPr/>
      <w:tcPr>
        <w:shd w:val="clear" w:color="auto" w:fill="B1BCBE" w:themeFill="accent5" w:themeFillTint="7F"/>
      </w:tcPr>
    </w:tblStylePr>
    <w:tblStylePr w:type="neCell">
      <w:rPr>
        <w:color w:val="000000" w:themeColor="text1"/>
      </w:rPr>
    </w:tblStylePr>
    <w:tblStylePr w:type="nwCell">
      <w:rPr>
        <w:color w:val="000000" w:themeColor="text1"/>
      </w:rPr>
    </w:tblStylePr>
  </w:style>
  <w:style w:type="table" w:customStyle="1" w:styleId="Farebnpodfarbeniezvraznenie61">
    <w:name w:val="Farebné podfarbenie – zvýraznenie 61"/>
    <w:basedOn w:val="Normlnatabuka"/>
    <w:uiPriority w:val="71"/>
    <w:rsid w:val="00D21570"/>
    <w:pPr>
      <w:spacing w:after="0" w:line="240" w:lineRule="auto"/>
    </w:pPr>
    <w:rPr>
      <w:color w:val="000000" w:themeColor="text1"/>
    </w:rPr>
    <w:tblPr>
      <w:tblStyleRowBandSize w:val="1"/>
      <w:tblStyleColBandSize w:val="1"/>
      <w:tblInd w:w="0" w:type="dxa"/>
      <w:tblBorders>
        <w:top w:val="single" w:sz="24" w:space="0" w:color="67787B" w:themeColor="accent5"/>
        <w:left w:val="single" w:sz="4" w:space="0" w:color="9D936F" w:themeColor="accent6"/>
        <w:bottom w:val="single" w:sz="4" w:space="0" w:color="9D936F" w:themeColor="accent6"/>
        <w:right w:val="single" w:sz="4" w:space="0" w:color="9D936F"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4F0" w:themeFill="accent6" w:themeFillTint="19"/>
    </w:tcPr>
    <w:tblStylePr w:type="firstRow">
      <w:rPr>
        <w:b/>
        <w:bCs/>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F5841" w:themeFill="accent6" w:themeFillShade="99"/>
      </w:tcPr>
    </w:tblStylePr>
    <w:tblStylePr w:type="firstCol">
      <w:rPr>
        <w:color w:val="FFFFFF" w:themeColor="background1"/>
      </w:rPr>
      <w:tblPr/>
      <w:tcPr>
        <w:tcBorders>
          <w:top w:val="nil"/>
          <w:left w:val="nil"/>
          <w:bottom w:val="nil"/>
          <w:right w:val="nil"/>
          <w:insideH w:val="single" w:sz="4" w:space="0" w:color="5F5841" w:themeColor="accent6" w:themeShade="99"/>
          <w:insideV w:val="nil"/>
        </w:tcBorders>
        <w:shd w:val="clear" w:color="auto" w:fill="5F58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F5841" w:themeFill="accent6" w:themeFillShade="99"/>
      </w:tcPr>
    </w:tblStylePr>
    <w:tblStylePr w:type="band1Vert">
      <w:tblPr/>
      <w:tcPr>
        <w:shd w:val="clear" w:color="auto" w:fill="D7D3C5" w:themeFill="accent6" w:themeFillTint="66"/>
      </w:tcPr>
    </w:tblStylePr>
    <w:tblStylePr w:type="band1Horz">
      <w:tblPr/>
      <w:tcPr>
        <w:shd w:val="clear" w:color="auto" w:fill="CEC9B7" w:themeFill="accent6" w:themeFillTint="7F"/>
      </w:tcPr>
    </w:tblStylePr>
    <w:tblStylePr w:type="neCell">
      <w:rPr>
        <w:color w:val="000000" w:themeColor="text1"/>
      </w:rPr>
    </w:tblStylePr>
    <w:tblStylePr w:type="nwCell">
      <w:rPr>
        <w:color w:val="000000" w:themeColor="text1"/>
      </w:rPr>
    </w:tblStylePr>
  </w:style>
  <w:style w:type="character" w:customStyle="1" w:styleId="odkaznakomentr">
    <w:name w:val="odkaz na komentár"/>
    <w:basedOn w:val="Predvolenpsmoodseku"/>
    <w:uiPriority w:val="99"/>
    <w:semiHidden/>
    <w:unhideWhenUsed/>
    <w:rsid w:val="00D21570"/>
    <w:rPr>
      <w:sz w:val="16"/>
    </w:rPr>
  </w:style>
  <w:style w:type="paragraph" w:customStyle="1" w:styleId="textkomentra">
    <w:name w:val="text komentára"/>
    <w:basedOn w:val="Normlny"/>
    <w:link w:val="Znaktextukomentra"/>
    <w:uiPriority w:val="99"/>
    <w:semiHidden/>
    <w:unhideWhenUsed/>
    <w:rsid w:val="00D21570"/>
    <w:pPr>
      <w:spacing w:line="240" w:lineRule="auto"/>
    </w:pPr>
  </w:style>
  <w:style w:type="character" w:customStyle="1" w:styleId="Znaktextukomentra">
    <w:name w:val="Znak textu komentára"/>
    <w:basedOn w:val="Predvolenpsmoodseku"/>
    <w:link w:val="textkomentra"/>
    <w:uiPriority w:val="99"/>
    <w:semiHidden/>
    <w:rsid w:val="00D21570"/>
    <w:rPr>
      <w:sz w:val="20"/>
    </w:rPr>
  </w:style>
  <w:style w:type="paragraph" w:customStyle="1" w:styleId="predmetkomentra">
    <w:name w:val="predmet komentára"/>
    <w:basedOn w:val="textkomentra"/>
    <w:next w:val="textkomentra"/>
    <w:link w:val="Znakpredmetukomentra"/>
    <w:uiPriority w:val="99"/>
    <w:semiHidden/>
    <w:unhideWhenUsed/>
    <w:rsid w:val="00D21570"/>
    <w:rPr>
      <w:b/>
      <w:bCs/>
    </w:rPr>
  </w:style>
  <w:style w:type="character" w:customStyle="1" w:styleId="Znakpredmetukomentra">
    <w:name w:val="Znak predmetu komentára"/>
    <w:basedOn w:val="Znaktextukomentra"/>
    <w:link w:val="predmetkomentra"/>
    <w:uiPriority w:val="99"/>
    <w:semiHidden/>
    <w:rsid w:val="00D21570"/>
    <w:rPr>
      <w:b/>
      <w:bCs/>
      <w:sz w:val="20"/>
    </w:rPr>
  </w:style>
  <w:style w:type="table" w:customStyle="1" w:styleId="Tmavzoznam1">
    <w:name w:val="Tmavý zoznam1"/>
    <w:basedOn w:val="Normlnatabuka"/>
    <w:uiPriority w:val="70"/>
    <w:rsid w:val="00D215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customStyle="1" w:styleId="Tmavzoznamzvraznenie11">
    <w:name w:val="Tmavý zoznam – zvýraznenie 11"/>
    <w:basedOn w:val="Normlnatabuka"/>
    <w:uiPriority w:val="70"/>
    <w:rsid w:val="00D215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E97A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94B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57718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577188" w:themeFill="accent1" w:themeFillShade="BF"/>
      </w:tcPr>
    </w:tblStylePr>
    <w:tblStylePr w:type="band1Vert">
      <w:tblPr/>
      <w:tcPr>
        <w:tcBorders>
          <w:top w:val="nil"/>
          <w:left w:val="nil"/>
          <w:bottom w:val="nil"/>
          <w:right w:val="nil"/>
          <w:insideH w:val="nil"/>
          <w:insideV w:val="nil"/>
        </w:tcBorders>
        <w:shd w:val="clear" w:color="auto" w:fill="577188" w:themeFill="accent1" w:themeFillShade="BF"/>
      </w:tcPr>
    </w:tblStylePr>
    <w:tblStylePr w:type="band1Horz">
      <w:tblPr/>
      <w:tcPr>
        <w:tcBorders>
          <w:top w:val="nil"/>
          <w:left w:val="nil"/>
          <w:bottom w:val="nil"/>
          <w:right w:val="nil"/>
          <w:insideH w:val="nil"/>
          <w:insideV w:val="nil"/>
        </w:tcBorders>
        <w:shd w:val="clear" w:color="auto" w:fill="577188" w:themeFill="accent1" w:themeFillShade="BF"/>
      </w:tcPr>
    </w:tblStylePr>
  </w:style>
  <w:style w:type="table" w:customStyle="1" w:styleId="Tmavzoznamzvraznenie21">
    <w:name w:val="Tmavý zoznam – zvýraznenie 21"/>
    <w:basedOn w:val="Normlnatabuka"/>
    <w:uiPriority w:val="70"/>
    <w:rsid w:val="00D215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C8E6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1442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A673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A6736" w:themeFill="accent2" w:themeFillShade="BF"/>
      </w:tcPr>
    </w:tblStylePr>
    <w:tblStylePr w:type="band1Vert">
      <w:tblPr/>
      <w:tcPr>
        <w:tcBorders>
          <w:top w:val="nil"/>
          <w:left w:val="nil"/>
          <w:bottom w:val="nil"/>
          <w:right w:val="nil"/>
          <w:insideH w:val="nil"/>
          <w:insideV w:val="nil"/>
        </w:tcBorders>
        <w:shd w:val="clear" w:color="auto" w:fill="AA6736" w:themeFill="accent2" w:themeFillShade="BF"/>
      </w:tcPr>
    </w:tblStylePr>
    <w:tblStylePr w:type="band1Horz">
      <w:tblPr/>
      <w:tcPr>
        <w:tcBorders>
          <w:top w:val="nil"/>
          <w:left w:val="nil"/>
          <w:bottom w:val="nil"/>
          <w:right w:val="nil"/>
          <w:insideH w:val="nil"/>
          <w:insideV w:val="nil"/>
        </w:tcBorders>
        <w:shd w:val="clear" w:color="auto" w:fill="AA6736" w:themeFill="accent2" w:themeFillShade="BF"/>
      </w:tcPr>
    </w:tblStylePr>
  </w:style>
  <w:style w:type="table" w:customStyle="1" w:styleId="Tmavzoznamzvraznenie31">
    <w:name w:val="Tmavý zoznam – zvýraznenie 31"/>
    <w:basedOn w:val="Normlnatabuka"/>
    <w:uiPriority w:val="70"/>
    <w:rsid w:val="00D215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7A6A6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C342F"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B4F4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B4F47" w:themeFill="accent3" w:themeFillShade="BF"/>
      </w:tcPr>
    </w:tblStylePr>
    <w:tblStylePr w:type="band1Vert">
      <w:tblPr/>
      <w:tcPr>
        <w:tcBorders>
          <w:top w:val="nil"/>
          <w:left w:val="nil"/>
          <w:bottom w:val="nil"/>
          <w:right w:val="nil"/>
          <w:insideH w:val="nil"/>
          <w:insideV w:val="nil"/>
        </w:tcBorders>
        <w:shd w:val="clear" w:color="auto" w:fill="5B4F47" w:themeFill="accent3" w:themeFillShade="BF"/>
      </w:tcPr>
    </w:tblStylePr>
    <w:tblStylePr w:type="band1Horz">
      <w:tblPr/>
      <w:tcPr>
        <w:tcBorders>
          <w:top w:val="nil"/>
          <w:left w:val="nil"/>
          <w:bottom w:val="nil"/>
          <w:right w:val="nil"/>
          <w:insideH w:val="nil"/>
          <w:insideV w:val="nil"/>
        </w:tcBorders>
        <w:shd w:val="clear" w:color="auto" w:fill="5B4F47" w:themeFill="accent3" w:themeFillShade="BF"/>
      </w:tcPr>
    </w:tblStylePr>
  </w:style>
  <w:style w:type="table" w:customStyle="1" w:styleId="Tmavzoznamzvraznenie41">
    <w:name w:val="Tmavý zoznam – zvýraznenie 41"/>
    <w:basedOn w:val="Normlnatabuka"/>
    <w:uiPriority w:val="70"/>
    <w:rsid w:val="00D215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B4936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493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E6E4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E6E49" w:themeFill="accent4" w:themeFillShade="BF"/>
      </w:tcPr>
    </w:tblStylePr>
    <w:tblStylePr w:type="band1Vert">
      <w:tblPr/>
      <w:tcPr>
        <w:tcBorders>
          <w:top w:val="nil"/>
          <w:left w:val="nil"/>
          <w:bottom w:val="nil"/>
          <w:right w:val="nil"/>
          <w:insideH w:val="nil"/>
          <w:insideV w:val="nil"/>
        </w:tcBorders>
        <w:shd w:val="clear" w:color="auto" w:fill="8E6E49" w:themeFill="accent4" w:themeFillShade="BF"/>
      </w:tcPr>
    </w:tblStylePr>
    <w:tblStylePr w:type="band1Horz">
      <w:tblPr/>
      <w:tcPr>
        <w:tcBorders>
          <w:top w:val="nil"/>
          <w:left w:val="nil"/>
          <w:bottom w:val="nil"/>
          <w:right w:val="nil"/>
          <w:insideH w:val="nil"/>
          <w:insideV w:val="nil"/>
        </w:tcBorders>
        <w:shd w:val="clear" w:color="auto" w:fill="8E6E49" w:themeFill="accent4" w:themeFillShade="BF"/>
      </w:tcPr>
    </w:tblStylePr>
  </w:style>
  <w:style w:type="table" w:customStyle="1" w:styleId="Tmavzoznamzvraznenie51">
    <w:name w:val="Tmavý zoznam – zvýraznenie 51"/>
    <w:basedOn w:val="Normlnatabuka"/>
    <w:uiPriority w:val="70"/>
    <w:rsid w:val="00D215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67787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33B3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4D595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4D595B" w:themeFill="accent5" w:themeFillShade="BF"/>
      </w:tcPr>
    </w:tblStylePr>
    <w:tblStylePr w:type="band1Vert">
      <w:tblPr/>
      <w:tcPr>
        <w:tcBorders>
          <w:top w:val="nil"/>
          <w:left w:val="nil"/>
          <w:bottom w:val="nil"/>
          <w:right w:val="nil"/>
          <w:insideH w:val="nil"/>
          <w:insideV w:val="nil"/>
        </w:tcBorders>
        <w:shd w:val="clear" w:color="auto" w:fill="4D595B" w:themeFill="accent5" w:themeFillShade="BF"/>
      </w:tcPr>
    </w:tblStylePr>
    <w:tblStylePr w:type="band1Horz">
      <w:tblPr/>
      <w:tcPr>
        <w:tcBorders>
          <w:top w:val="nil"/>
          <w:left w:val="nil"/>
          <w:bottom w:val="nil"/>
          <w:right w:val="nil"/>
          <w:insideH w:val="nil"/>
          <w:insideV w:val="nil"/>
        </w:tcBorders>
        <w:shd w:val="clear" w:color="auto" w:fill="4D595B" w:themeFill="accent5" w:themeFillShade="BF"/>
      </w:tcPr>
    </w:tblStylePr>
  </w:style>
  <w:style w:type="table" w:customStyle="1" w:styleId="Tmavzoznamzvraznenie61">
    <w:name w:val="Tmavý zoznam – zvýraznenie 61"/>
    <w:basedOn w:val="Normlnatabuka"/>
    <w:uiPriority w:val="70"/>
    <w:rsid w:val="00D21570"/>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D936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F49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76E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76E51" w:themeFill="accent6" w:themeFillShade="BF"/>
      </w:tcPr>
    </w:tblStylePr>
    <w:tblStylePr w:type="band1Vert">
      <w:tblPr/>
      <w:tcPr>
        <w:tcBorders>
          <w:top w:val="nil"/>
          <w:left w:val="nil"/>
          <w:bottom w:val="nil"/>
          <w:right w:val="nil"/>
          <w:insideH w:val="nil"/>
          <w:insideV w:val="nil"/>
        </w:tcBorders>
        <w:shd w:val="clear" w:color="auto" w:fill="776E51" w:themeFill="accent6" w:themeFillShade="BF"/>
      </w:tcPr>
    </w:tblStylePr>
    <w:tblStylePr w:type="band1Horz">
      <w:tblPr/>
      <w:tcPr>
        <w:tcBorders>
          <w:top w:val="nil"/>
          <w:left w:val="nil"/>
          <w:bottom w:val="nil"/>
          <w:right w:val="nil"/>
          <w:insideH w:val="nil"/>
          <w:insideV w:val="nil"/>
        </w:tcBorders>
        <w:shd w:val="clear" w:color="auto" w:fill="776E51" w:themeFill="accent6" w:themeFillShade="BF"/>
      </w:tcPr>
    </w:tblStylePr>
  </w:style>
  <w:style w:type="paragraph" w:customStyle="1" w:styleId="Dtum1">
    <w:name w:val="Dátum1"/>
    <w:basedOn w:val="Normlny"/>
    <w:next w:val="Normlny"/>
    <w:link w:val="Znakdtumu"/>
    <w:uiPriority w:val="99"/>
    <w:semiHidden/>
    <w:unhideWhenUsed/>
    <w:rsid w:val="00D21570"/>
  </w:style>
  <w:style w:type="character" w:customStyle="1" w:styleId="Znakdtumu">
    <w:name w:val="Znak dátumu"/>
    <w:basedOn w:val="Predvolenpsmoodseku"/>
    <w:link w:val="Dtum1"/>
    <w:uiPriority w:val="99"/>
    <w:semiHidden/>
    <w:rsid w:val="00D21570"/>
  </w:style>
  <w:style w:type="paragraph" w:customStyle="1" w:styleId="truktradokumentu1">
    <w:name w:val="Štruktúra dokumentu1"/>
    <w:basedOn w:val="Normlny"/>
    <w:link w:val="Znaktruktrydokumentu"/>
    <w:uiPriority w:val="99"/>
    <w:semiHidden/>
    <w:unhideWhenUsed/>
    <w:rsid w:val="00D21570"/>
    <w:pPr>
      <w:spacing w:after="0" w:line="240" w:lineRule="auto"/>
    </w:pPr>
    <w:rPr>
      <w:rFonts w:ascii="Tahoma" w:hAnsi="Tahoma" w:cs="Tahoma"/>
      <w:sz w:val="16"/>
    </w:rPr>
  </w:style>
  <w:style w:type="character" w:customStyle="1" w:styleId="Znaktruktrydokumentu">
    <w:name w:val="Znak štruktúry dokumentu"/>
    <w:basedOn w:val="Predvolenpsmoodseku"/>
    <w:link w:val="truktradokumentu1"/>
    <w:uiPriority w:val="99"/>
    <w:semiHidden/>
    <w:rsid w:val="00D21570"/>
    <w:rPr>
      <w:rFonts w:ascii="Tahoma" w:hAnsi="Tahoma" w:cs="Tahoma"/>
      <w:sz w:val="16"/>
    </w:rPr>
  </w:style>
  <w:style w:type="paragraph" w:customStyle="1" w:styleId="Podpise-mailu1">
    <w:name w:val="Podpis e-mailu1"/>
    <w:basedOn w:val="Normlny"/>
    <w:link w:val="Znakpodpisue-mailu"/>
    <w:uiPriority w:val="99"/>
    <w:semiHidden/>
    <w:unhideWhenUsed/>
    <w:rsid w:val="00D21570"/>
    <w:pPr>
      <w:spacing w:after="0" w:line="240" w:lineRule="auto"/>
    </w:pPr>
  </w:style>
  <w:style w:type="character" w:customStyle="1" w:styleId="Znakpodpisue-mailu">
    <w:name w:val="Znak podpisu e-mailu"/>
    <w:basedOn w:val="Predvolenpsmoodseku"/>
    <w:link w:val="Podpise-mailu1"/>
    <w:uiPriority w:val="99"/>
    <w:semiHidden/>
    <w:rsid w:val="00D21570"/>
  </w:style>
  <w:style w:type="character" w:customStyle="1" w:styleId="Zvraznenie1">
    <w:name w:val="Zvýraznenie1"/>
    <w:basedOn w:val="Predvolenpsmoodseku"/>
    <w:uiPriority w:val="20"/>
    <w:semiHidden/>
    <w:unhideWhenUsed/>
    <w:rsid w:val="00D21570"/>
    <w:rPr>
      <w:i/>
      <w:iCs/>
    </w:rPr>
  </w:style>
  <w:style w:type="character" w:customStyle="1" w:styleId="odkaznavysvetlivku">
    <w:name w:val="odkaz na vysvetlivku"/>
    <w:basedOn w:val="Predvolenpsmoodseku"/>
    <w:uiPriority w:val="99"/>
    <w:semiHidden/>
    <w:unhideWhenUsed/>
    <w:rsid w:val="00D21570"/>
    <w:rPr>
      <w:vertAlign w:val="superscript"/>
    </w:rPr>
  </w:style>
  <w:style w:type="paragraph" w:customStyle="1" w:styleId="textvysvetlivky">
    <w:name w:val="text vysvetlivky"/>
    <w:basedOn w:val="Normlny"/>
    <w:link w:val="Znaktextuvysvetlivky"/>
    <w:uiPriority w:val="99"/>
    <w:semiHidden/>
    <w:unhideWhenUsed/>
    <w:rsid w:val="00D21570"/>
    <w:pPr>
      <w:spacing w:after="0" w:line="240" w:lineRule="auto"/>
    </w:pPr>
  </w:style>
  <w:style w:type="character" w:customStyle="1" w:styleId="Znaktextuvysvetlivky">
    <w:name w:val="Znak textu vysvetlivky"/>
    <w:basedOn w:val="Predvolenpsmoodseku"/>
    <w:link w:val="textvysvetlivky"/>
    <w:uiPriority w:val="99"/>
    <w:semiHidden/>
    <w:rsid w:val="00D21570"/>
    <w:rPr>
      <w:sz w:val="20"/>
    </w:rPr>
  </w:style>
  <w:style w:type="paragraph" w:customStyle="1" w:styleId="adresanaoblke">
    <w:name w:val="adresa na obálke"/>
    <w:basedOn w:val="Normlny"/>
    <w:uiPriority w:val="99"/>
    <w:semiHidden/>
    <w:unhideWhenUsed/>
    <w:rsid w:val="00D21570"/>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customStyle="1" w:styleId="spiatonadresanaoblke">
    <w:name w:val="spiatočná adresa na obálke"/>
    <w:basedOn w:val="Normlny"/>
    <w:uiPriority w:val="99"/>
    <w:semiHidden/>
    <w:unhideWhenUsed/>
    <w:rsid w:val="00D21570"/>
    <w:pPr>
      <w:spacing w:after="0" w:line="240" w:lineRule="auto"/>
    </w:pPr>
    <w:rPr>
      <w:rFonts w:asciiTheme="majorHAnsi" w:eastAsiaTheme="majorEastAsia" w:hAnsiTheme="majorHAnsi" w:cstheme="majorBidi"/>
    </w:rPr>
  </w:style>
  <w:style w:type="character" w:customStyle="1" w:styleId="PouitHypertextovPrepojenie1">
    <w:name w:val="PoužitéHypertextovéPrepojenie1"/>
    <w:basedOn w:val="Predvolenpsmoodseku"/>
    <w:uiPriority w:val="99"/>
    <w:semiHidden/>
    <w:unhideWhenUsed/>
    <w:rsid w:val="00D21570"/>
    <w:rPr>
      <w:color w:val="969696" w:themeColor="followedHyperlink"/>
      <w:u w:val="single"/>
    </w:rPr>
  </w:style>
  <w:style w:type="character" w:customStyle="1" w:styleId="odkaznapoznmkupodiarou">
    <w:name w:val="odkaz na poznámku pod čiarou"/>
    <w:basedOn w:val="Predvolenpsmoodseku"/>
    <w:uiPriority w:val="99"/>
    <w:semiHidden/>
    <w:unhideWhenUsed/>
    <w:rsid w:val="00D21570"/>
    <w:rPr>
      <w:vertAlign w:val="superscript"/>
    </w:rPr>
  </w:style>
  <w:style w:type="paragraph" w:customStyle="1" w:styleId="textpoznmkypodiarou">
    <w:name w:val="text poznámky pod čiarou"/>
    <w:basedOn w:val="Normlny"/>
    <w:link w:val="Znaktextupoznmkypodiarou"/>
    <w:uiPriority w:val="99"/>
    <w:semiHidden/>
    <w:unhideWhenUsed/>
    <w:rsid w:val="00D21570"/>
    <w:pPr>
      <w:spacing w:after="0" w:line="240" w:lineRule="auto"/>
    </w:pPr>
  </w:style>
  <w:style w:type="character" w:customStyle="1" w:styleId="Znaktextupoznmkypodiarou">
    <w:name w:val="Znak textu poznámky pod čiarou"/>
    <w:basedOn w:val="Predvolenpsmoodseku"/>
    <w:link w:val="textpoznmkypodiarou"/>
    <w:uiPriority w:val="99"/>
    <w:semiHidden/>
    <w:rsid w:val="00D21570"/>
    <w:rPr>
      <w:sz w:val="20"/>
    </w:rPr>
  </w:style>
  <w:style w:type="character" w:customStyle="1" w:styleId="Znakhlaviky3">
    <w:name w:val="Znak hlavičky 3"/>
    <w:basedOn w:val="Predvolenpsmoodseku"/>
    <w:link w:val="hlavika3"/>
    <w:uiPriority w:val="1"/>
    <w:rsid w:val="00D21570"/>
    <w:rPr>
      <w:rFonts w:asciiTheme="majorHAnsi" w:eastAsiaTheme="majorEastAsia" w:hAnsiTheme="majorHAnsi" w:cstheme="majorBidi"/>
      <w:b/>
      <w:bCs/>
      <w:color w:val="7E97AD" w:themeColor="accent1"/>
      <w:kern w:val="20"/>
    </w:rPr>
  </w:style>
  <w:style w:type="character" w:customStyle="1" w:styleId="Znakhlaviky4">
    <w:name w:val="Znak hlavičky 4"/>
    <w:basedOn w:val="Predvolenpsmoodseku"/>
    <w:link w:val="hlavika4"/>
    <w:uiPriority w:val="18"/>
    <w:semiHidden/>
    <w:rsid w:val="00D21570"/>
    <w:rPr>
      <w:rFonts w:asciiTheme="majorHAnsi" w:eastAsiaTheme="majorEastAsia" w:hAnsiTheme="majorHAnsi" w:cstheme="majorBidi"/>
      <w:b/>
      <w:bCs/>
      <w:i/>
      <w:iCs/>
      <w:color w:val="7E97AD" w:themeColor="accent1"/>
      <w:kern w:val="20"/>
    </w:rPr>
  </w:style>
  <w:style w:type="character" w:customStyle="1" w:styleId="Znakhlaviky5">
    <w:name w:val="Znak hlavičky 5"/>
    <w:basedOn w:val="Predvolenpsmoodseku"/>
    <w:link w:val="hlavika5"/>
    <w:uiPriority w:val="18"/>
    <w:semiHidden/>
    <w:rsid w:val="00D21570"/>
    <w:rPr>
      <w:rFonts w:asciiTheme="majorHAnsi" w:eastAsiaTheme="majorEastAsia" w:hAnsiTheme="majorHAnsi" w:cstheme="majorBidi"/>
      <w:color w:val="394B5A" w:themeColor="accent1" w:themeShade="7F"/>
      <w:kern w:val="20"/>
    </w:rPr>
  </w:style>
  <w:style w:type="character" w:customStyle="1" w:styleId="Znakhlaviky6">
    <w:name w:val="Znak hlavičky 6"/>
    <w:basedOn w:val="Predvolenpsmoodseku"/>
    <w:link w:val="hlavika6"/>
    <w:uiPriority w:val="18"/>
    <w:semiHidden/>
    <w:rsid w:val="00D21570"/>
    <w:rPr>
      <w:rFonts w:asciiTheme="majorHAnsi" w:eastAsiaTheme="majorEastAsia" w:hAnsiTheme="majorHAnsi" w:cstheme="majorBidi"/>
      <w:i/>
      <w:iCs/>
      <w:color w:val="394B5A" w:themeColor="accent1" w:themeShade="7F"/>
      <w:kern w:val="20"/>
    </w:rPr>
  </w:style>
  <w:style w:type="character" w:customStyle="1" w:styleId="Znakhlaviky7">
    <w:name w:val="Znak hlavičky 7"/>
    <w:basedOn w:val="Predvolenpsmoodseku"/>
    <w:link w:val="hlavika7"/>
    <w:uiPriority w:val="18"/>
    <w:semiHidden/>
    <w:rsid w:val="00D21570"/>
    <w:rPr>
      <w:rFonts w:asciiTheme="majorHAnsi" w:eastAsiaTheme="majorEastAsia" w:hAnsiTheme="majorHAnsi" w:cstheme="majorBidi"/>
      <w:i/>
      <w:iCs/>
      <w:color w:val="404040" w:themeColor="text1" w:themeTint="BF"/>
      <w:kern w:val="20"/>
    </w:rPr>
  </w:style>
  <w:style w:type="character" w:customStyle="1" w:styleId="Znakhlaviky8">
    <w:name w:val="Znak hlavičky 8"/>
    <w:basedOn w:val="Predvolenpsmoodseku"/>
    <w:link w:val="hlavika8"/>
    <w:uiPriority w:val="18"/>
    <w:semiHidden/>
    <w:rsid w:val="00D21570"/>
    <w:rPr>
      <w:rFonts w:asciiTheme="majorHAnsi" w:eastAsiaTheme="majorEastAsia" w:hAnsiTheme="majorHAnsi" w:cstheme="majorBidi"/>
      <w:color w:val="404040" w:themeColor="text1" w:themeTint="BF"/>
      <w:kern w:val="20"/>
    </w:rPr>
  </w:style>
  <w:style w:type="character" w:customStyle="1" w:styleId="Znakhlaviky9">
    <w:name w:val="Znak hlavičky 9"/>
    <w:basedOn w:val="Predvolenpsmoodseku"/>
    <w:link w:val="hlavika9"/>
    <w:uiPriority w:val="18"/>
    <w:semiHidden/>
    <w:rsid w:val="00D21570"/>
    <w:rPr>
      <w:rFonts w:asciiTheme="majorHAnsi" w:eastAsiaTheme="majorEastAsia" w:hAnsiTheme="majorHAnsi" w:cstheme="majorBidi"/>
      <w:i/>
      <w:iCs/>
      <w:color w:val="404040" w:themeColor="text1" w:themeTint="BF"/>
      <w:kern w:val="20"/>
    </w:rPr>
  </w:style>
  <w:style w:type="character" w:customStyle="1" w:styleId="SkratkaHTML1">
    <w:name w:val="Skratka HTML1"/>
    <w:basedOn w:val="Predvolenpsmoodseku"/>
    <w:uiPriority w:val="99"/>
    <w:semiHidden/>
    <w:unhideWhenUsed/>
    <w:rsid w:val="00D21570"/>
  </w:style>
  <w:style w:type="paragraph" w:customStyle="1" w:styleId="AdresaHTML1">
    <w:name w:val="Adresa HTML1"/>
    <w:basedOn w:val="Normlny"/>
    <w:link w:val="ZnakadresyHTML"/>
    <w:uiPriority w:val="99"/>
    <w:semiHidden/>
    <w:unhideWhenUsed/>
    <w:rsid w:val="00D21570"/>
    <w:pPr>
      <w:spacing w:after="0" w:line="240" w:lineRule="auto"/>
    </w:pPr>
    <w:rPr>
      <w:i/>
      <w:iCs/>
    </w:rPr>
  </w:style>
  <w:style w:type="character" w:customStyle="1" w:styleId="ZnakadresyHTML">
    <w:name w:val="Znak adresy HTML"/>
    <w:basedOn w:val="Predvolenpsmoodseku"/>
    <w:link w:val="AdresaHTML1"/>
    <w:uiPriority w:val="99"/>
    <w:semiHidden/>
    <w:rsid w:val="00D21570"/>
    <w:rPr>
      <w:i/>
      <w:iCs/>
    </w:rPr>
  </w:style>
  <w:style w:type="character" w:customStyle="1" w:styleId="CitciaHTML1">
    <w:name w:val="Citácia HTML1"/>
    <w:basedOn w:val="Predvolenpsmoodseku"/>
    <w:uiPriority w:val="99"/>
    <w:semiHidden/>
    <w:unhideWhenUsed/>
    <w:rsid w:val="00D21570"/>
    <w:rPr>
      <w:i/>
      <w:iCs/>
    </w:rPr>
  </w:style>
  <w:style w:type="character" w:customStyle="1" w:styleId="KdHTML1">
    <w:name w:val="Kód HTML1"/>
    <w:basedOn w:val="Predvolenpsmoodseku"/>
    <w:uiPriority w:val="99"/>
    <w:semiHidden/>
    <w:unhideWhenUsed/>
    <w:rsid w:val="00D21570"/>
    <w:rPr>
      <w:rFonts w:ascii="Consolas" w:hAnsi="Consolas" w:cs="Consolas"/>
      <w:sz w:val="20"/>
    </w:rPr>
  </w:style>
  <w:style w:type="character" w:customStyle="1" w:styleId="DefinciaHTML1">
    <w:name w:val="Definícia HTML1"/>
    <w:basedOn w:val="Predvolenpsmoodseku"/>
    <w:uiPriority w:val="99"/>
    <w:semiHidden/>
    <w:unhideWhenUsed/>
    <w:rsid w:val="00D21570"/>
    <w:rPr>
      <w:i/>
      <w:iCs/>
    </w:rPr>
  </w:style>
  <w:style w:type="character" w:customStyle="1" w:styleId="KlvesnicaHTML1">
    <w:name w:val="Klávesnica HTML1"/>
    <w:basedOn w:val="Predvolenpsmoodseku"/>
    <w:uiPriority w:val="99"/>
    <w:semiHidden/>
    <w:unhideWhenUsed/>
    <w:rsid w:val="00D21570"/>
    <w:rPr>
      <w:rFonts w:ascii="Consolas" w:hAnsi="Consolas" w:cs="Consolas"/>
      <w:sz w:val="20"/>
    </w:rPr>
  </w:style>
  <w:style w:type="paragraph" w:customStyle="1" w:styleId="PredformtovanHTML1">
    <w:name w:val="Predformátované HTML1"/>
    <w:basedOn w:val="Normlny"/>
    <w:link w:val="ZnakpredformtovanhoHTML"/>
    <w:uiPriority w:val="99"/>
    <w:semiHidden/>
    <w:unhideWhenUsed/>
    <w:rsid w:val="00D21570"/>
    <w:pPr>
      <w:spacing w:after="0" w:line="240" w:lineRule="auto"/>
    </w:pPr>
    <w:rPr>
      <w:rFonts w:ascii="Consolas" w:hAnsi="Consolas" w:cs="Consolas"/>
    </w:rPr>
  </w:style>
  <w:style w:type="character" w:customStyle="1" w:styleId="ZnakpredformtovanhoHTML">
    <w:name w:val="Znak predformátovaného HTML"/>
    <w:basedOn w:val="Predvolenpsmoodseku"/>
    <w:link w:val="PredformtovanHTML1"/>
    <w:uiPriority w:val="99"/>
    <w:semiHidden/>
    <w:rsid w:val="00D21570"/>
    <w:rPr>
      <w:rFonts w:ascii="Consolas" w:hAnsi="Consolas" w:cs="Consolas"/>
      <w:sz w:val="20"/>
    </w:rPr>
  </w:style>
  <w:style w:type="character" w:customStyle="1" w:styleId="UkkaHTML1">
    <w:name w:val="Ukážka HTML1"/>
    <w:basedOn w:val="Predvolenpsmoodseku"/>
    <w:uiPriority w:val="99"/>
    <w:semiHidden/>
    <w:unhideWhenUsed/>
    <w:rsid w:val="00D21570"/>
    <w:rPr>
      <w:rFonts w:ascii="Consolas" w:hAnsi="Consolas" w:cs="Consolas"/>
      <w:sz w:val="24"/>
    </w:rPr>
  </w:style>
  <w:style w:type="character" w:customStyle="1" w:styleId="PsacstrojHTML1">
    <w:name w:val="Písací stroj HTML1"/>
    <w:basedOn w:val="Predvolenpsmoodseku"/>
    <w:uiPriority w:val="99"/>
    <w:semiHidden/>
    <w:unhideWhenUsed/>
    <w:rsid w:val="00D21570"/>
    <w:rPr>
      <w:rFonts w:ascii="Consolas" w:hAnsi="Consolas" w:cs="Consolas"/>
      <w:sz w:val="20"/>
    </w:rPr>
  </w:style>
  <w:style w:type="character" w:customStyle="1" w:styleId="PremennHTML1">
    <w:name w:val="Premenná HTML1"/>
    <w:basedOn w:val="Predvolenpsmoodseku"/>
    <w:uiPriority w:val="99"/>
    <w:semiHidden/>
    <w:unhideWhenUsed/>
    <w:rsid w:val="00D21570"/>
    <w:rPr>
      <w:i/>
      <w:iCs/>
    </w:rPr>
  </w:style>
  <w:style w:type="character" w:customStyle="1" w:styleId="Hypertextovprepojenie1">
    <w:name w:val="Hypertextové prepojenie1"/>
    <w:basedOn w:val="Predvolenpsmoodseku"/>
    <w:uiPriority w:val="99"/>
    <w:unhideWhenUsed/>
    <w:rsid w:val="00D21570"/>
    <w:rPr>
      <w:color w:val="646464" w:themeColor="hyperlink"/>
      <w:u w:val="single"/>
    </w:rPr>
  </w:style>
  <w:style w:type="paragraph" w:customStyle="1" w:styleId="register1">
    <w:name w:val="register 1"/>
    <w:basedOn w:val="Normlny"/>
    <w:next w:val="Normlny"/>
    <w:autoRedefine/>
    <w:uiPriority w:val="99"/>
    <w:semiHidden/>
    <w:unhideWhenUsed/>
    <w:rsid w:val="00D21570"/>
    <w:pPr>
      <w:spacing w:after="0" w:line="240" w:lineRule="auto"/>
      <w:ind w:left="220" w:hanging="220"/>
    </w:pPr>
  </w:style>
  <w:style w:type="paragraph" w:customStyle="1" w:styleId="register2">
    <w:name w:val="register 2"/>
    <w:basedOn w:val="Normlny"/>
    <w:next w:val="Normlny"/>
    <w:autoRedefine/>
    <w:uiPriority w:val="99"/>
    <w:semiHidden/>
    <w:unhideWhenUsed/>
    <w:rsid w:val="00D21570"/>
    <w:pPr>
      <w:spacing w:after="0" w:line="240" w:lineRule="auto"/>
      <w:ind w:left="440" w:hanging="220"/>
    </w:pPr>
  </w:style>
  <w:style w:type="paragraph" w:customStyle="1" w:styleId="register3">
    <w:name w:val="register 3"/>
    <w:basedOn w:val="Normlny"/>
    <w:next w:val="Normlny"/>
    <w:autoRedefine/>
    <w:uiPriority w:val="99"/>
    <w:semiHidden/>
    <w:unhideWhenUsed/>
    <w:rsid w:val="00D21570"/>
    <w:pPr>
      <w:spacing w:after="0" w:line="240" w:lineRule="auto"/>
      <w:ind w:left="660" w:hanging="220"/>
    </w:pPr>
  </w:style>
  <w:style w:type="paragraph" w:customStyle="1" w:styleId="register4">
    <w:name w:val="register 4"/>
    <w:basedOn w:val="Normlny"/>
    <w:next w:val="Normlny"/>
    <w:autoRedefine/>
    <w:uiPriority w:val="99"/>
    <w:semiHidden/>
    <w:unhideWhenUsed/>
    <w:rsid w:val="00D21570"/>
    <w:pPr>
      <w:spacing w:after="0" w:line="240" w:lineRule="auto"/>
      <w:ind w:left="880" w:hanging="220"/>
    </w:pPr>
  </w:style>
  <w:style w:type="paragraph" w:customStyle="1" w:styleId="register5">
    <w:name w:val="register 5"/>
    <w:basedOn w:val="Normlny"/>
    <w:next w:val="Normlny"/>
    <w:autoRedefine/>
    <w:uiPriority w:val="99"/>
    <w:semiHidden/>
    <w:unhideWhenUsed/>
    <w:rsid w:val="00D21570"/>
    <w:pPr>
      <w:spacing w:after="0" w:line="240" w:lineRule="auto"/>
      <w:ind w:left="1100" w:hanging="220"/>
    </w:pPr>
  </w:style>
  <w:style w:type="paragraph" w:customStyle="1" w:styleId="register6">
    <w:name w:val="register 6"/>
    <w:basedOn w:val="Normlny"/>
    <w:next w:val="Normlny"/>
    <w:autoRedefine/>
    <w:uiPriority w:val="99"/>
    <w:semiHidden/>
    <w:unhideWhenUsed/>
    <w:rsid w:val="00D21570"/>
    <w:pPr>
      <w:spacing w:after="0" w:line="240" w:lineRule="auto"/>
      <w:ind w:left="1320" w:hanging="220"/>
    </w:pPr>
  </w:style>
  <w:style w:type="paragraph" w:customStyle="1" w:styleId="register7">
    <w:name w:val="register 7"/>
    <w:basedOn w:val="Normlny"/>
    <w:next w:val="Normlny"/>
    <w:autoRedefine/>
    <w:uiPriority w:val="99"/>
    <w:semiHidden/>
    <w:unhideWhenUsed/>
    <w:rsid w:val="00D21570"/>
    <w:pPr>
      <w:spacing w:after="0" w:line="240" w:lineRule="auto"/>
      <w:ind w:left="1540" w:hanging="220"/>
    </w:pPr>
  </w:style>
  <w:style w:type="paragraph" w:customStyle="1" w:styleId="register8">
    <w:name w:val="register 8"/>
    <w:basedOn w:val="Normlny"/>
    <w:next w:val="Normlny"/>
    <w:autoRedefine/>
    <w:uiPriority w:val="99"/>
    <w:semiHidden/>
    <w:unhideWhenUsed/>
    <w:rsid w:val="00D21570"/>
    <w:pPr>
      <w:spacing w:after="0" w:line="240" w:lineRule="auto"/>
      <w:ind w:left="1760" w:hanging="220"/>
    </w:pPr>
  </w:style>
  <w:style w:type="paragraph" w:customStyle="1" w:styleId="register9">
    <w:name w:val="register 9"/>
    <w:basedOn w:val="Normlny"/>
    <w:next w:val="Normlny"/>
    <w:autoRedefine/>
    <w:uiPriority w:val="99"/>
    <w:semiHidden/>
    <w:unhideWhenUsed/>
    <w:rsid w:val="00D21570"/>
    <w:pPr>
      <w:spacing w:after="0" w:line="240" w:lineRule="auto"/>
      <w:ind w:left="1980" w:hanging="220"/>
    </w:pPr>
  </w:style>
  <w:style w:type="paragraph" w:customStyle="1" w:styleId="hlavikaregistra">
    <w:name w:val="hlavička registra"/>
    <w:basedOn w:val="Normlny"/>
    <w:next w:val="register1"/>
    <w:uiPriority w:val="99"/>
    <w:semiHidden/>
    <w:unhideWhenUsed/>
    <w:rsid w:val="00D21570"/>
    <w:rPr>
      <w:rFonts w:asciiTheme="majorHAnsi" w:eastAsiaTheme="majorEastAsia" w:hAnsiTheme="majorHAnsi" w:cstheme="majorBidi"/>
      <w:b/>
      <w:bCs/>
    </w:rPr>
  </w:style>
  <w:style w:type="character" w:customStyle="1" w:styleId="Intenzvnezvraznenie1">
    <w:name w:val="Intenzívne zvýraznenie1"/>
    <w:basedOn w:val="Predvolenpsmoodseku"/>
    <w:uiPriority w:val="21"/>
    <w:semiHidden/>
    <w:unhideWhenUsed/>
    <w:rsid w:val="00D21570"/>
    <w:rPr>
      <w:b/>
      <w:bCs/>
      <w:i/>
      <w:iCs/>
      <w:color w:val="7E97AD" w:themeColor="accent1"/>
    </w:rPr>
  </w:style>
  <w:style w:type="paragraph" w:customStyle="1" w:styleId="Zvraznencitcia1">
    <w:name w:val="Zvýraznená citácia1"/>
    <w:basedOn w:val="Normlny"/>
    <w:next w:val="Normlny"/>
    <w:link w:val="Znakzvraznenejcitcie"/>
    <w:uiPriority w:val="30"/>
    <w:semiHidden/>
    <w:unhideWhenUsed/>
    <w:rsid w:val="00D21570"/>
    <w:pPr>
      <w:pBdr>
        <w:bottom w:val="single" w:sz="4" w:space="4" w:color="7E97AD" w:themeColor="accent1"/>
      </w:pBdr>
      <w:spacing w:before="200" w:after="280"/>
      <w:ind w:left="936" w:right="936"/>
    </w:pPr>
    <w:rPr>
      <w:b/>
      <w:bCs/>
      <w:i/>
      <w:iCs/>
      <w:color w:val="7E97AD" w:themeColor="accent1"/>
    </w:rPr>
  </w:style>
  <w:style w:type="character" w:customStyle="1" w:styleId="Znakzvraznenejcitcie">
    <w:name w:val="Znak zvýraznenej citácie"/>
    <w:basedOn w:val="Predvolenpsmoodseku"/>
    <w:link w:val="Zvraznencitcia1"/>
    <w:uiPriority w:val="30"/>
    <w:semiHidden/>
    <w:rsid w:val="00D21570"/>
    <w:rPr>
      <w:b/>
      <w:bCs/>
      <w:i/>
      <w:iCs/>
      <w:color w:val="7E97AD" w:themeColor="accent1"/>
    </w:rPr>
  </w:style>
  <w:style w:type="character" w:customStyle="1" w:styleId="Intenzvnyodkaz1">
    <w:name w:val="Intenzívny odkaz1"/>
    <w:basedOn w:val="Predvolenpsmoodseku"/>
    <w:uiPriority w:val="32"/>
    <w:semiHidden/>
    <w:unhideWhenUsed/>
    <w:rsid w:val="00D21570"/>
    <w:rPr>
      <w:b/>
      <w:bCs/>
      <w:smallCaps/>
      <w:color w:val="CC8E60" w:themeColor="accent2"/>
      <w:spacing w:val="5"/>
      <w:u w:val="single"/>
    </w:rPr>
  </w:style>
  <w:style w:type="table" w:customStyle="1" w:styleId="Svetlmrieka1">
    <w:name w:val="Svetlá mriežka1"/>
    <w:basedOn w:val="Normlnatabuka"/>
    <w:uiPriority w:val="62"/>
    <w:rsid w:val="00D2157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vetlmriekazvraznenie11">
    <w:name w:val="Svetlá mriežka – zvýraznenie 11"/>
    <w:basedOn w:val="Normlnatabuka"/>
    <w:uiPriority w:val="62"/>
    <w:rsid w:val="00D21570"/>
    <w:pPr>
      <w:spacing w:after="0" w:line="240" w:lineRule="auto"/>
    </w:p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18" w:space="0" w:color="7E97AD" w:themeColor="accent1"/>
          <w:right w:val="single" w:sz="8" w:space="0" w:color="7E97AD" w:themeColor="accent1"/>
          <w:insideH w:val="nil"/>
          <w:insideV w:val="single" w:sz="8" w:space="0" w:color="7E97A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insideH w:val="nil"/>
          <w:insideV w:val="single" w:sz="8" w:space="0" w:color="7E97A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shd w:val="clear" w:color="auto" w:fill="DFE5EA" w:themeFill="accent1" w:themeFillTint="3F"/>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shd w:val="clear" w:color="auto" w:fill="DFE5EA" w:themeFill="accent1" w:themeFillTint="3F"/>
      </w:tcPr>
    </w:tblStylePr>
    <w:tblStylePr w:type="band2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insideV w:val="single" w:sz="8" w:space="0" w:color="7E97AD" w:themeColor="accent1"/>
        </w:tcBorders>
      </w:tcPr>
    </w:tblStylePr>
  </w:style>
  <w:style w:type="table" w:customStyle="1" w:styleId="Svetlmriekazvraznenie21">
    <w:name w:val="Svetlá mriežka – zvýraznenie 21"/>
    <w:basedOn w:val="Normlnatabuka"/>
    <w:uiPriority w:val="62"/>
    <w:rsid w:val="00D21570"/>
    <w:pPr>
      <w:spacing w:after="0" w:line="240" w:lineRule="auto"/>
    </w:p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18" w:space="0" w:color="CC8E60" w:themeColor="accent2"/>
          <w:right w:val="single" w:sz="8" w:space="0" w:color="CC8E60" w:themeColor="accent2"/>
          <w:insideH w:val="nil"/>
          <w:insideV w:val="single" w:sz="8" w:space="0" w:color="CC8E6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insideH w:val="nil"/>
          <w:insideV w:val="single" w:sz="8" w:space="0" w:color="CC8E6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shd w:val="clear" w:color="auto" w:fill="F2E2D7" w:themeFill="accent2" w:themeFillTint="3F"/>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shd w:val="clear" w:color="auto" w:fill="F2E2D7" w:themeFill="accent2" w:themeFillTint="3F"/>
      </w:tcPr>
    </w:tblStylePr>
    <w:tblStylePr w:type="band2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insideV w:val="single" w:sz="8" w:space="0" w:color="CC8E60" w:themeColor="accent2"/>
        </w:tcBorders>
      </w:tcPr>
    </w:tblStylePr>
  </w:style>
  <w:style w:type="table" w:customStyle="1" w:styleId="Svetlmriekazvraznenie31">
    <w:name w:val="Svetlá mriežka – zvýraznenie 31"/>
    <w:basedOn w:val="Normlnatabuka"/>
    <w:uiPriority w:val="62"/>
    <w:rsid w:val="00D21570"/>
    <w:pPr>
      <w:spacing w:after="0" w:line="240" w:lineRule="auto"/>
    </w:p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18" w:space="0" w:color="7A6A60" w:themeColor="accent3"/>
          <w:right w:val="single" w:sz="8" w:space="0" w:color="7A6A60" w:themeColor="accent3"/>
          <w:insideH w:val="nil"/>
          <w:insideV w:val="single" w:sz="8" w:space="0" w:color="7A6A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insideH w:val="nil"/>
          <w:insideV w:val="single" w:sz="8" w:space="0" w:color="7A6A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shd w:val="clear" w:color="auto" w:fill="DFD9D6" w:themeFill="accent3" w:themeFillTint="3F"/>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shd w:val="clear" w:color="auto" w:fill="DFD9D6" w:themeFill="accent3" w:themeFillTint="3F"/>
      </w:tcPr>
    </w:tblStylePr>
    <w:tblStylePr w:type="band2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insideV w:val="single" w:sz="8" w:space="0" w:color="7A6A60" w:themeColor="accent3"/>
        </w:tcBorders>
      </w:tcPr>
    </w:tblStylePr>
  </w:style>
  <w:style w:type="table" w:customStyle="1" w:styleId="Svetlmriekazvraznenie41">
    <w:name w:val="Svetlá mriežka – zvýraznenie 41"/>
    <w:basedOn w:val="Normlnatabuka"/>
    <w:uiPriority w:val="62"/>
    <w:rsid w:val="00D21570"/>
    <w:pPr>
      <w:spacing w:after="0" w:line="240" w:lineRule="auto"/>
    </w:p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18" w:space="0" w:color="B4936D" w:themeColor="accent4"/>
          <w:right w:val="single" w:sz="8" w:space="0" w:color="B4936D" w:themeColor="accent4"/>
          <w:insideH w:val="nil"/>
          <w:insideV w:val="single" w:sz="8" w:space="0" w:color="B4936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insideH w:val="nil"/>
          <w:insideV w:val="single" w:sz="8" w:space="0" w:color="B4936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shd w:val="clear" w:color="auto" w:fill="ECE4DA" w:themeFill="accent4" w:themeFillTint="3F"/>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shd w:val="clear" w:color="auto" w:fill="ECE4DA" w:themeFill="accent4" w:themeFillTint="3F"/>
      </w:tcPr>
    </w:tblStylePr>
    <w:tblStylePr w:type="band2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insideV w:val="single" w:sz="8" w:space="0" w:color="B4936D" w:themeColor="accent4"/>
        </w:tcBorders>
      </w:tcPr>
    </w:tblStylePr>
  </w:style>
  <w:style w:type="table" w:customStyle="1" w:styleId="Svetlmriekazvraznenie51">
    <w:name w:val="Svetlá mriežka – zvýraznenie 51"/>
    <w:basedOn w:val="Normlnatabuka"/>
    <w:uiPriority w:val="62"/>
    <w:rsid w:val="00D21570"/>
    <w:pPr>
      <w:spacing w:after="0" w:line="240" w:lineRule="auto"/>
    </w:p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18" w:space="0" w:color="67787B" w:themeColor="accent5"/>
          <w:right w:val="single" w:sz="8" w:space="0" w:color="67787B" w:themeColor="accent5"/>
          <w:insideH w:val="nil"/>
          <w:insideV w:val="single" w:sz="8" w:space="0" w:color="67787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insideH w:val="nil"/>
          <w:insideV w:val="single" w:sz="8" w:space="0" w:color="67787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shd w:val="clear" w:color="auto" w:fill="D8DEDF" w:themeFill="accent5" w:themeFillTint="3F"/>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shd w:val="clear" w:color="auto" w:fill="D8DEDF" w:themeFill="accent5" w:themeFillTint="3F"/>
      </w:tcPr>
    </w:tblStylePr>
    <w:tblStylePr w:type="band2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insideV w:val="single" w:sz="8" w:space="0" w:color="67787B" w:themeColor="accent5"/>
        </w:tcBorders>
      </w:tcPr>
    </w:tblStylePr>
  </w:style>
  <w:style w:type="table" w:customStyle="1" w:styleId="Svetlmriekazvraznenie61">
    <w:name w:val="Svetlá mriežka – zvýraznenie 61"/>
    <w:basedOn w:val="Normlnatabuka"/>
    <w:uiPriority w:val="62"/>
    <w:rsid w:val="00D21570"/>
    <w:pPr>
      <w:spacing w:after="0" w:line="240" w:lineRule="auto"/>
    </w:p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18" w:space="0" w:color="9D936F" w:themeColor="accent6"/>
          <w:right w:val="single" w:sz="8" w:space="0" w:color="9D936F" w:themeColor="accent6"/>
          <w:insideH w:val="nil"/>
          <w:insideV w:val="single" w:sz="8" w:space="0" w:color="9D936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insideH w:val="nil"/>
          <w:insideV w:val="single" w:sz="8" w:space="0" w:color="9D936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shd w:val="clear" w:color="auto" w:fill="E6E4DB" w:themeFill="accent6" w:themeFillTint="3F"/>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shd w:val="clear" w:color="auto" w:fill="E6E4DB" w:themeFill="accent6" w:themeFillTint="3F"/>
      </w:tcPr>
    </w:tblStylePr>
    <w:tblStylePr w:type="band2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insideV w:val="single" w:sz="8" w:space="0" w:color="9D936F" w:themeColor="accent6"/>
        </w:tcBorders>
      </w:tcPr>
    </w:tblStylePr>
  </w:style>
  <w:style w:type="table" w:customStyle="1" w:styleId="Svetlzoznam1">
    <w:name w:val="Svetlý zoznam1"/>
    <w:basedOn w:val="Normlnatabuka"/>
    <w:uiPriority w:val="61"/>
    <w:rsid w:val="00D2157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Svetlzoznamzvraznenie11">
    <w:name w:val="Svetlý zoznam – zvýraznenie 11"/>
    <w:basedOn w:val="Normlnatabuka"/>
    <w:uiPriority w:val="61"/>
    <w:rsid w:val="00D21570"/>
    <w:pPr>
      <w:spacing w:after="0" w:line="240" w:lineRule="auto"/>
    </w:p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E97AD" w:themeFill="accent1"/>
      </w:tcPr>
    </w:tblStylePr>
    <w:tblStylePr w:type="lastRow">
      <w:pPr>
        <w:spacing w:before="0" w:after="0" w:line="240" w:lineRule="auto"/>
      </w:pPr>
      <w:rPr>
        <w:b/>
        <w:bCs/>
      </w:rPr>
      <w:tblPr/>
      <w:tcPr>
        <w:tcBorders>
          <w:top w:val="double" w:sz="6" w:space="0" w:color="7E97AD" w:themeColor="accent1"/>
          <w:left w:val="single" w:sz="8" w:space="0" w:color="7E97AD" w:themeColor="accent1"/>
          <w:bottom w:val="single" w:sz="8" w:space="0" w:color="7E97AD" w:themeColor="accent1"/>
          <w:right w:val="single" w:sz="8" w:space="0" w:color="7E97AD" w:themeColor="accent1"/>
        </w:tcBorders>
      </w:tcPr>
    </w:tblStylePr>
    <w:tblStylePr w:type="firstCol">
      <w:rPr>
        <w:b/>
        <w:bCs/>
      </w:rPr>
    </w:tblStylePr>
    <w:tblStylePr w:type="lastCol">
      <w:rPr>
        <w:b/>
        <w:bCs/>
      </w:rPr>
    </w:tblStylePr>
    <w:tblStylePr w:type="band1Vert">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tblStylePr w:type="band1Horz">
      <w:tblPr/>
      <w:tcPr>
        <w:tcBorders>
          <w:top w:val="single" w:sz="8" w:space="0" w:color="7E97AD" w:themeColor="accent1"/>
          <w:left w:val="single" w:sz="8" w:space="0" w:color="7E97AD" w:themeColor="accent1"/>
          <w:bottom w:val="single" w:sz="8" w:space="0" w:color="7E97AD" w:themeColor="accent1"/>
          <w:right w:val="single" w:sz="8" w:space="0" w:color="7E97AD" w:themeColor="accent1"/>
        </w:tcBorders>
      </w:tcPr>
    </w:tblStylePr>
  </w:style>
  <w:style w:type="table" w:customStyle="1" w:styleId="Svetlzoznamzvraznenie21">
    <w:name w:val="Svetlý zoznam – zvýraznenie 21"/>
    <w:basedOn w:val="Normlnatabuka"/>
    <w:uiPriority w:val="61"/>
    <w:rsid w:val="00D21570"/>
    <w:pPr>
      <w:spacing w:after="0" w:line="240" w:lineRule="auto"/>
    </w:p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C8E60" w:themeFill="accent2"/>
      </w:tcPr>
    </w:tblStylePr>
    <w:tblStylePr w:type="lastRow">
      <w:pPr>
        <w:spacing w:before="0" w:after="0" w:line="240" w:lineRule="auto"/>
      </w:pPr>
      <w:rPr>
        <w:b/>
        <w:bCs/>
      </w:rPr>
      <w:tblPr/>
      <w:tcPr>
        <w:tcBorders>
          <w:top w:val="double" w:sz="6" w:space="0" w:color="CC8E60" w:themeColor="accent2"/>
          <w:left w:val="single" w:sz="8" w:space="0" w:color="CC8E60" w:themeColor="accent2"/>
          <w:bottom w:val="single" w:sz="8" w:space="0" w:color="CC8E60" w:themeColor="accent2"/>
          <w:right w:val="single" w:sz="8" w:space="0" w:color="CC8E60" w:themeColor="accent2"/>
        </w:tcBorders>
      </w:tcPr>
    </w:tblStylePr>
    <w:tblStylePr w:type="firstCol">
      <w:rPr>
        <w:b/>
        <w:bCs/>
      </w:rPr>
    </w:tblStylePr>
    <w:tblStylePr w:type="lastCol">
      <w:rPr>
        <w:b/>
        <w:bCs/>
      </w:rPr>
    </w:tblStylePr>
    <w:tblStylePr w:type="band1Vert">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tblStylePr w:type="band1Horz">
      <w:tblPr/>
      <w:tcPr>
        <w:tcBorders>
          <w:top w:val="single" w:sz="8" w:space="0" w:color="CC8E60" w:themeColor="accent2"/>
          <w:left w:val="single" w:sz="8" w:space="0" w:color="CC8E60" w:themeColor="accent2"/>
          <w:bottom w:val="single" w:sz="8" w:space="0" w:color="CC8E60" w:themeColor="accent2"/>
          <w:right w:val="single" w:sz="8" w:space="0" w:color="CC8E60" w:themeColor="accent2"/>
        </w:tcBorders>
      </w:tcPr>
    </w:tblStylePr>
  </w:style>
  <w:style w:type="table" w:customStyle="1" w:styleId="Svetlzoznamzvraznenie31">
    <w:name w:val="Svetlý zoznam – zvýraznenie 31"/>
    <w:basedOn w:val="Normlnatabuka"/>
    <w:uiPriority w:val="61"/>
    <w:rsid w:val="00D21570"/>
    <w:pPr>
      <w:spacing w:after="0" w:line="240" w:lineRule="auto"/>
    </w:p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7A6A60" w:themeFill="accent3"/>
      </w:tcPr>
    </w:tblStylePr>
    <w:tblStylePr w:type="lastRow">
      <w:pPr>
        <w:spacing w:before="0" w:after="0" w:line="240" w:lineRule="auto"/>
      </w:pPr>
      <w:rPr>
        <w:b/>
        <w:bCs/>
      </w:rPr>
      <w:tblPr/>
      <w:tcPr>
        <w:tcBorders>
          <w:top w:val="double" w:sz="6" w:space="0" w:color="7A6A60" w:themeColor="accent3"/>
          <w:left w:val="single" w:sz="8" w:space="0" w:color="7A6A60" w:themeColor="accent3"/>
          <w:bottom w:val="single" w:sz="8" w:space="0" w:color="7A6A60" w:themeColor="accent3"/>
          <w:right w:val="single" w:sz="8" w:space="0" w:color="7A6A60" w:themeColor="accent3"/>
        </w:tcBorders>
      </w:tcPr>
    </w:tblStylePr>
    <w:tblStylePr w:type="firstCol">
      <w:rPr>
        <w:b/>
        <w:bCs/>
      </w:rPr>
    </w:tblStylePr>
    <w:tblStylePr w:type="lastCol">
      <w:rPr>
        <w:b/>
        <w:bCs/>
      </w:rPr>
    </w:tblStylePr>
    <w:tblStylePr w:type="band1Vert">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tblStylePr w:type="band1Horz">
      <w:tblPr/>
      <w:tcPr>
        <w:tcBorders>
          <w:top w:val="single" w:sz="8" w:space="0" w:color="7A6A60" w:themeColor="accent3"/>
          <w:left w:val="single" w:sz="8" w:space="0" w:color="7A6A60" w:themeColor="accent3"/>
          <w:bottom w:val="single" w:sz="8" w:space="0" w:color="7A6A60" w:themeColor="accent3"/>
          <w:right w:val="single" w:sz="8" w:space="0" w:color="7A6A60" w:themeColor="accent3"/>
        </w:tcBorders>
      </w:tcPr>
    </w:tblStylePr>
  </w:style>
  <w:style w:type="table" w:customStyle="1" w:styleId="Svetlzoznamzvraznenie41">
    <w:name w:val="Svetlý zoznam – zvýraznenie 41"/>
    <w:basedOn w:val="Normlnatabuka"/>
    <w:uiPriority w:val="61"/>
    <w:rsid w:val="00D21570"/>
    <w:pPr>
      <w:spacing w:after="0" w:line="240" w:lineRule="auto"/>
    </w:p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B4936D" w:themeFill="accent4"/>
      </w:tcPr>
    </w:tblStylePr>
    <w:tblStylePr w:type="lastRow">
      <w:pPr>
        <w:spacing w:before="0" w:after="0" w:line="240" w:lineRule="auto"/>
      </w:pPr>
      <w:rPr>
        <w:b/>
        <w:bCs/>
      </w:rPr>
      <w:tblPr/>
      <w:tcPr>
        <w:tcBorders>
          <w:top w:val="double" w:sz="6" w:space="0" w:color="B4936D" w:themeColor="accent4"/>
          <w:left w:val="single" w:sz="8" w:space="0" w:color="B4936D" w:themeColor="accent4"/>
          <w:bottom w:val="single" w:sz="8" w:space="0" w:color="B4936D" w:themeColor="accent4"/>
          <w:right w:val="single" w:sz="8" w:space="0" w:color="B4936D" w:themeColor="accent4"/>
        </w:tcBorders>
      </w:tcPr>
    </w:tblStylePr>
    <w:tblStylePr w:type="firstCol">
      <w:rPr>
        <w:b/>
        <w:bCs/>
      </w:rPr>
    </w:tblStylePr>
    <w:tblStylePr w:type="lastCol">
      <w:rPr>
        <w:b/>
        <w:bCs/>
      </w:rPr>
    </w:tblStylePr>
    <w:tblStylePr w:type="band1Vert">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tblStylePr w:type="band1Horz">
      <w:tblPr/>
      <w:tcPr>
        <w:tcBorders>
          <w:top w:val="single" w:sz="8" w:space="0" w:color="B4936D" w:themeColor="accent4"/>
          <w:left w:val="single" w:sz="8" w:space="0" w:color="B4936D" w:themeColor="accent4"/>
          <w:bottom w:val="single" w:sz="8" w:space="0" w:color="B4936D" w:themeColor="accent4"/>
          <w:right w:val="single" w:sz="8" w:space="0" w:color="B4936D" w:themeColor="accent4"/>
        </w:tcBorders>
      </w:tcPr>
    </w:tblStylePr>
  </w:style>
  <w:style w:type="table" w:customStyle="1" w:styleId="Svetlzoznamzvraznenie51">
    <w:name w:val="Svetlý zoznam – zvýraznenie 51"/>
    <w:basedOn w:val="Normlnatabuka"/>
    <w:uiPriority w:val="61"/>
    <w:rsid w:val="00D21570"/>
    <w:pPr>
      <w:spacing w:after="0" w:line="240" w:lineRule="auto"/>
    </w:p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67787B" w:themeFill="accent5"/>
      </w:tcPr>
    </w:tblStylePr>
    <w:tblStylePr w:type="lastRow">
      <w:pPr>
        <w:spacing w:before="0" w:after="0" w:line="240" w:lineRule="auto"/>
      </w:pPr>
      <w:rPr>
        <w:b/>
        <w:bCs/>
      </w:rPr>
      <w:tblPr/>
      <w:tcPr>
        <w:tcBorders>
          <w:top w:val="double" w:sz="6" w:space="0" w:color="67787B" w:themeColor="accent5"/>
          <w:left w:val="single" w:sz="8" w:space="0" w:color="67787B" w:themeColor="accent5"/>
          <w:bottom w:val="single" w:sz="8" w:space="0" w:color="67787B" w:themeColor="accent5"/>
          <w:right w:val="single" w:sz="8" w:space="0" w:color="67787B" w:themeColor="accent5"/>
        </w:tcBorders>
      </w:tcPr>
    </w:tblStylePr>
    <w:tblStylePr w:type="firstCol">
      <w:rPr>
        <w:b/>
        <w:bCs/>
      </w:rPr>
    </w:tblStylePr>
    <w:tblStylePr w:type="lastCol">
      <w:rPr>
        <w:b/>
        <w:bCs/>
      </w:rPr>
    </w:tblStylePr>
    <w:tblStylePr w:type="band1Vert">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tblStylePr w:type="band1Horz">
      <w:tblPr/>
      <w:tcPr>
        <w:tcBorders>
          <w:top w:val="single" w:sz="8" w:space="0" w:color="67787B" w:themeColor="accent5"/>
          <w:left w:val="single" w:sz="8" w:space="0" w:color="67787B" w:themeColor="accent5"/>
          <w:bottom w:val="single" w:sz="8" w:space="0" w:color="67787B" w:themeColor="accent5"/>
          <w:right w:val="single" w:sz="8" w:space="0" w:color="67787B" w:themeColor="accent5"/>
        </w:tcBorders>
      </w:tcPr>
    </w:tblStylePr>
  </w:style>
  <w:style w:type="table" w:customStyle="1" w:styleId="Svetlzoznamzvraznenie61">
    <w:name w:val="Svetlý zoznam – zvýraznenie 61"/>
    <w:basedOn w:val="Normlnatabuka"/>
    <w:uiPriority w:val="61"/>
    <w:rsid w:val="00D21570"/>
    <w:pPr>
      <w:spacing w:after="0" w:line="240" w:lineRule="auto"/>
    </w:p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D936F" w:themeFill="accent6"/>
      </w:tcPr>
    </w:tblStylePr>
    <w:tblStylePr w:type="lastRow">
      <w:pPr>
        <w:spacing w:before="0" w:after="0" w:line="240" w:lineRule="auto"/>
      </w:pPr>
      <w:rPr>
        <w:b/>
        <w:bCs/>
      </w:rPr>
      <w:tblPr/>
      <w:tcPr>
        <w:tcBorders>
          <w:top w:val="double" w:sz="6" w:space="0" w:color="9D936F" w:themeColor="accent6"/>
          <w:left w:val="single" w:sz="8" w:space="0" w:color="9D936F" w:themeColor="accent6"/>
          <w:bottom w:val="single" w:sz="8" w:space="0" w:color="9D936F" w:themeColor="accent6"/>
          <w:right w:val="single" w:sz="8" w:space="0" w:color="9D936F" w:themeColor="accent6"/>
        </w:tcBorders>
      </w:tcPr>
    </w:tblStylePr>
    <w:tblStylePr w:type="firstCol">
      <w:rPr>
        <w:b/>
        <w:bCs/>
      </w:rPr>
    </w:tblStylePr>
    <w:tblStylePr w:type="lastCol">
      <w:rPr>
        <w:b/>
        <w:bCs/>
      </w:rPr>
    </w:tblStylePr>
    <w:tblStylePr w:type="band1Vert">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tblStylePr w:type="band1Horz">
      <w:tblPr/>
      <w:tcPr>
        <w:tcBorders>
          <w:top w:val="single" w:sz="8" w:space="0" w:color="9D936F" w:themeColor="accent6"/>
          <w:left w:val="single" w:sz="8" w:space="0" w:color="9D936F" w:themeColor="accent6"/>
          <w:bottom w:val="single" w:sz="8" w:space="0" w:color="9D936F" w:themeColor="accent6"/>
          <w:right w:val="single" w:sz="8" w:space="0" w:color="9D936F" w:themeColor="accent6"/>
        </w:tcBorders>
      </w:tcPr>
    </w:tblStylePr>
  </w:style>
  <w:style w:type="table" w:customStyle="1" w:styleId="Svetlpodfarbenie1">
    <w:name w:val="Svetlé podfarbenie1"/>
    <w:basedOn w:val="Normlnatabuka"/>
    <w:uiPriority w:val="60"/>
    <w:rsid w:val="00D21570"/>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vetlpodfarbeniezvraznenie11">
    <w:name w:val="Svetlé podfarbenie – zvýraznenie 11"/>
    <w:basedOn w:val="Normlnatabuka"/>
    <w:uiPriority w:val="60"/>
    <w:rsid w:val="00D21570"/>
    <w:pPr>
      <w:spacing w:after="0" w:line="240" w:lineRule="auto"/>
    </w:pPr>
    <w:rPr>
      <w:color w:val="577188" w:themeColor="accent1" w:themeShade="BF"/>
    </w:rPr>
    <w:tblPr>
      <w:tblStyleRowBandSize w:val="1"/>
      <w:tblStyleColBandSize w:val="1"/>
      <w:tblInd w:w="0" w:type="dxa"/>
      <w:tblBorders>
        <w:top w:val="single" w:sz="8" w:space="0" w:color="7E97AD" w:themeColor="accent1"/>
        <w:bottom w:val="single" w:sz="8" w:space="0" w:color="7E97A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lastRow">
      <w:pPr>
        <w:spacing w:before="0" w:after="0" w:line="240" w:lineRule="auto"/>
      </w:pPr>
      <w:rPr>
        <w:b/>
        <w:bCs/>
      </w:rPr>
      <w:tblPr/>
      <w:tcPr>
        <w:tcBorders>
          <w:top w:val="single" w:sz="8" w:space="0" w:color="7E97AD" w:themeColor="accent1"/>
          <w:left w:val="nil"/>
          <w:bottom w:val="single" w:sz="8" w:space="0" w:color="7E97A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left w:val="nil"/>
          <w:right w:val="nil"/>
          <w:insideH w:val="nil"/>
          <w:insideV w:val="nil"/>
        </w:tcBorders>
        <w:shd w:val="clear" w:color="auto" w:fill="DFE5EA" w:themeFill="accent1" w:themeFillTint="3F"/>
      </w:tcPr>
    </w:tblStylePr>
  </w:style>
  <w:style w:type="table" w:customStyle="1" w:styleId="Svetlpodfarbeniezvraznenie21">
    <w:name w:val="Svetlé podfarbenie – zvýraznenie 21"/>
    <w:basedOn w:val="Normlnatabuka"/>
    <w:uiPriority w:val="60"/>
    <w:rsid w:val="00D21570"/>
    <w:pPr>
      <w:spacing w:after="0" w:line="240" w:lineRule="auto"/>
    </w:pPr>
    <w:rPr>
      <w:color w:val="AA6736" w:themeColor="accent2" w:themeShade="BF"/>
    </w:rPr>
    <w:tblPr>
      <w:tblStyleRowBandSize w:val="1"/>
      <w:tblStyleColBandSize w:val="1"/>
      <w:tblInd w:w="0" w:type="dxa"/>
      <w:tblBorders>
        <w:top w:val="single" w:sz="8" w:space="0" w:color="CC8E60" w:themeColor="accent2"/>
        <w:bottom w:val="single" w:sz="8" w:space="0" w:color="CC8E60"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lastRow">
      <w:pPr>
        <w:spacing w:before="0" w:after="0" w:line="240" w:lineRule="auto"/>
      </w:pPr>
      <w:rPr>
        <w:b/>
        <w:bCs/>
      </w:rPr>
      <w:tblPr/>
      <w:tcPr>
        <w:tcBorders>
          <w:top w:val="single" w:sz="8" w:space="0" w:color="CC8E60" w:themeColor="accent2"/>
          <w:left w:val="nil"/>
          <w:bottom w:val="single" w:sz="8" w:space="0" w:color="CC8E6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left w:val="nil"/>
          <w:right w:val="nil"/>
          <w:insideH w:val="nil"/>
          <w:insideV w:val="nil"/>
        </w:tcBorders>
        <w:shd w:val="clear" w:color="auto" w:fill="F2E2D7" w:themeFill="accent2" w:themeFillTint="3F"/>
      </w:tcPr>
    </w:tblStylePr>
  </w:style>
  <w:style w:type="table" w:customStyle="1" w:styleId="Svetlpodfarbeniezvraznenie31">
    <w:name w:val="Svetlé podfarbenie – zvýraznenie 31"/>
    <w:basedOn w:val="Normlnatabuka"/>
    <w:uiPriority w:val="60"/>
    <w:rsid w:val="00D21570"/>
    <w:pPr>
      <w:spacing w:after="0" w:line="240" w:lineRule="auto"/>
    </w:pPr>
    <w:rPr>
      <w:color w:val="5B4F47" w:themeColor="accent3" w:themeShade="BF"/>
    </w:rPr>
    <w:tblPr>
      <w:tblStyleRowBandSize w:val="1"/>
      <w:tblStyleColBandSize w:val="1"/>
      <w:tblInd w:w="0" w:type="dxa"/>
      <w:tblBorders>
        <w:top w:val="single" w:sz="8" w:space="0" w:color="7A6A60" w:themeColor="accent3"/>
        <w:bottom w:val="single" w:sz="8" w:space="0" w:color="7A6A60"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lastRow">
      <w:pPr>
        <w:spacing w:before="0" w:after="0" w:line="240" w:lineRule="auto"/>
      </w:pPr>
      <w:rPr>
        <w:b/>
        <w:bCs/>
      </w:rPr>
      <w:tblPr/>
      <w:tcPr>
        <w:tcBorders>
          <w:top w:val="single" w:sz="8" w:space="0" w:color="7A6A60" w:themeColor="accent3"/>
          <w:left w:val="nil"/>
          <w:bottom w:val="single" w:sz="8" w:space="0" w:color="7A6A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left w:val="nil"/>
          <w:right w:val="nil"/>
          <w:insideH w:val="nil"/>
          <w:insideV w:val="nil"/>
        </w:tcBorders>
        <w:shd w:val="clear" w:color="auto" w:fill="DFD9D6" w:themeFill="accent3" w:themeFillTint="3F"/>
      </w:tcPr>
    </w:tblStylePr>
  </w:style>
  <w:style w:type="table" w:customStyle="1" w:styleId="Svetlpodfarbeniezvraznenie41">
    <w:name w:val="Svetlé podfarbenie – zvýraznenie 41"/>
    <w:basedOn w:val="Normlnatabuka"/>
    <w:uiPriority w:val="60"/>
    <w:rsid w:val="00D21570"/>
    <w:pPr>
      <w:spacing w:after="0" w:line="240" w:lineRule="auto"/>
    </w:pPr>
    <w:rPr>
      <w:color w:val="8E6E49" w:themeColor="accent4" w:themeShade="BF"/>
    </w:rPr>
    <w:tblPr>
      <w:tblStyleRowBandSize w:val="1"/>
      <w:tblStyleColBandSize w:val="1"/>
      <w:tblInd w:w="0" w:type="dxa"/>
      <w:tblBorders>
        <w:top w:val="single" w:sz="8" w:space="0" w:color="B4936D" w:themeColor="accent4"/>
        <w:bottom w:val="single" w:sz="8" w:space="0" w:color="B4936D"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lastRow">
      <w:pPr>
        <w:spacing w:before="0" w:after="0" w:line="240" w:lineRule="auto"/>
      </w:pPr>
      <w:rPr>
        <w:b/>
        <w:bCs/>
      </w:rPr>
      <w:tblPr/>
      <w:tcPr>
        <w:tcBorders>
          <w:top w:val="single" w:sz="8" w:space="0" w:color="B4936D" w:themeColor="accent4"/>
          <w:left w:val="nil"/>
          <w:bottom w:val="single" w:sz="8" w:space="0" w:color="B4936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left w:val="nil"/>
          <w:right w:val="nil"/>
          <w:insideH w:val="nil"/>
          <w:insideV w:val="nil"/>
        </w:tcBorders>
        <w:shd w:val="clear" w:color="auto" w:fill="ECE4DA" w:themeFill="accent4" w:themeFillTint="3F"/>
      </w:tcPr>
    </w:tblStylePr>
  </w:style>
  <w:style w:type="table" w:customStyle="1" w:styleId="Svetlpodfarbeniezvraznenie51">
    <w:name w:val="Svetlé podfarbenie – zvýraznenie 51"/>
    <w:basedOn w:val="Normlnatabuka"/>
    <w:uiPriority w:val="60"/>
    <w:rsid w:val="00D21570"/>
    <w:pPr>
      <w:spacing w:after="0" w:line="240" w:lineRule="auto"/>
    </w:pPr>
    <w:rPr>
      <w:color w:val="4D595B" w:themeColor="accent5" w:themeShade="BF"/>
    </w:rPr>
    <w:tblPr>
      <w:tblStyleRowBandSize w:val="1"/>
      <w:tblStyleColBandSize w:val="1"/>
      <w:tblInd w:w="0" w:type="dxa"/>
      <w:tblBorders>
        <w:top w:val="single" w:sz="8" w:space="0" w:color="67787B" w:themeColor="accent5"/>
        <w:bottom w:val="single" w:sz="8" w:space="0" w:color="67787B"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lastRow">
      <w:pPr>
        <w:spacing w:before="0" w:after="0" w:line="240" w:lineRule="auto"/>
      </w:pPr>
      <w:rPr>
        <w:b/>
        <w:bCs/>
      </w:rPr>
      <w:tblPr/>
      <w:tcPr>
        <w:tcBorders>
          <w:top w:val="single" w:sz="8" w:space="0" w:color="67787B" w:themeColor="accent5"/>
          <w:left w:val="nil"/>
          <w:bottom w:val="single" w:sz="8" w:space="0" w:color="67787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left w:val="nil"/>
          <w:right w:val="nil"/>
          <w:insideH w:val="nil"/>
          <w:insideV w:val="nil"/>
        </w:tcBorders>
        <w:shd w:val="clear" w:color="auto" w:fill="D8DEDF" w:themeFill="accent5" w:themeFillTint="3F"/>
      </w:tcPr>
    </w:tblStylePr>
  </w:style>
  <w:style w:type="table" w:customStyle="1" w:styleId="Svetlpodfarbeniezvraznenie61">
    <w:name w:val="Svetlé podfarbenie – zvýraznenie 61"/>
    <w:basedOn w:val="Normlnatabuka"/>
    <w:uiPriority w:val="60"/>
    <w:rsid w:val="00D21570"/>
    <w:pPr>
      <w:spacing w:after="0" w:line="240" w:lineRule="auto"/>
    </w:pPr>
    <w:rPr>
      <w:color w:val="776E51" w:themeColor="accent6" w:themeShade="BF"/>
    </w:rPr>
    <w:tblPr>
      <w:tblStyleRowBandSize w:val="1"/>
      <w:tblStyleColBandSize w:val="1"/>
      <w:tblInd w:w="0" w:type="dxa"/>
      <w:tblBorders>
        <w:top w:val="single" w:sz="8" w:space="0" w:color="9D936F" w:themeColor="accent6"/>
        <w:bottom w:val="single" w:sz="8" w:space="0" w:color="9D936F"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lastRow">
      <w:pPr>
        <w:spacing w:before="0" w:after="0" w:line="240" w:lineRule="auto"/>
      </w:pPr>
      <w:rPr>
        <w:b/>
        <w:bCs/>
      </w:rPr>
      <w:tblPr/>
      <w:tcPr>
        <w:tcBorders>
          <w:top w:val="single" w:sz="8" w:space="0" w:color="9D936F" w:themeColor="accent6"/>
          <w:left w:val="nil"/>
          <w:bottom w:val="single" w:sz="8" w:space="0" w:color="9D936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left w:val="nil"/>
          <w:right w:val="nil"/>
          <w:insideH w:val="nil"/>
          <w:insideV w:val="nil"/>
        </w:tcBorders>
        <w:shd w:val="clear" w:color="auto" w:fill="E6E4DB" w:themeFill="accent6" w:themeFillTint="3F"/>
      </w:tcPr>
    </w:tblStylePr>
  </w:style>
  <w:style w:type="character" w:customStyle="1" w:styleId="sloriadka">
    <w:name w:val="číslo riadka"/>
    <w:basedOn w:val="Predvolenpsmoodseku"/>
    <w:uiPriority w:val="99"/>
    <w:semiHidden/>
    <w:unhideWhenUsed/>
    <w:rsid w:val="00D21570"/>
  </w:style>
  <w:style w:type="paragraph" w:customStyle="1" w:styleId="Zoznam1">
    <w:name w:val="Zoznam1"/>
    <w:basedOn w:val="Normlny"/>
    <w:uiPriority w:val="99"/>
    <w:semiHidden/>
    <w:unhideWhenUsed/>
    <w:rsid w:val="00D21570"/>
    <w:pPr>
      <w:ind w:left="360" w:hanging="360"/>
      <w:contextualSpacing/>
    </w:pPr>
  </w:style>
  <w:style w:type="paragraph" w:customStyle="1" w:styleId="Zoznam21">
    <w:name w:val="Zoznam 21"/>
    <w:basedOn w:val="Normlny"/>
    <w:uiPriority w:val="99"/>
    <w:semiHidden/>
    <w:unhideWhenUsed/>
    <w:rsid w:val="00D21570"/>
    <w:pPr>
      <w:ind w:left="720" w:hanging="360"/>
      <w:contextualSpacing/>
    </w:pPr>
  </w:style>
  <w:style w:type="paragraph" w:customStyle="1" w:styleId="Zoznam31">
    <w:name w:val="Zoznam 31"/>
    <w:basedOn w:val="Normlny"/>
    <w:uiPriority w:val="99"/>
    <w:semiHidden/>
    <w:unhideWhenUsed/>
    <w:rsid w:val="00D21570"/>
    <w:pPr>
      <w:ind w:left="1080" w:hanging="360"/>
      <w:contextualSpacing/>
    </w:pPr>
  </w:style>
  <w:style w:type="paragraph" w:customStyle="1" w:styleId="Zoznam41">
    <w:name w:val="Zoznam 41"/>
    <w:basedOn w:val="Normlny"/>
    <w:uiPriority w:val="99"/>
    <w:semiHidden/>
    <w:unhideWhenUsed/>
    <w:rsid w:val="00D21570"/>
    <w:pPr>
      <w:ind w:left="1440" w:hanging="360"/>
      <w:contextualSpacing/>
    </w:pPr>
  </w:style>
  <w:style w:type="paragraph" w:customStyle="1" w:styleId="Zoznam51">
    <w:name w:val="Zoznam 51"/>
    <w:basedOn w:val="Normlny"/>
    <w:uiPriority w:val="99"/>
    <w:semiHidden/>
    <w:unhideWhenUsed/>
    <w:rsid w:val="00D21570"/>
    <w:pPr>
      <w:ind w:left="1800" w:hanging="360"/>
      <w:contextualSpacing/>
    </w:pPr>
  </w:style>
  <w:style w:type="paragraph" w:customStyle="1" w:styleId="Zoznamsodrkami1">
    <w:name w:val="Zoznam s odrážkami1"/>
    <w:basedOn w:val="Normlny"/>
    <w:uiPriority w:val="1"/>
    <w:unhideWhenUsed/>
    <w:rsid w:val="00D21570"/>
    <w:pPr>
      <w:numPr>
        <w:numId w:val="1"/>
      </w:numPr>
      <w:spacing w:after="40"/>
    </w:pPr>
  </w:style>
  <w:style w:type="paragraph" w:customStyle="1" w:styleId="Zoznamsodrkami21">
    <w:name w:val="Zoznam s odrážkami 21"/>
    <w:basedOn w:val="Normlny"/>
    <w:uiPriority w:val="99"/>
    <w:semiHidden/>
    <w:unhideWhenUsed/>
    <w:rsid w:val="00D21570"/>
    <w:pPr>
      <w:numPr>
        <w:numId w:val="2"/>
      </w:numPr>
      <w:contextualSpacing/>
    </w:pPr>
  </w:style>
  <w:style w:type="paragraph" w:customStyle="1" w:styleId="Zoznamsodrkami31">
    <w:name w:val="Zoznam s odrážkami 31"/>
    <w:basedOn w:val="Normlny"/>
    <w:uiPriority w:val="99"/>
    <w:semiHidden/>
    <w:unhideWhenUsed/>
    <w:rsid w:val="00D21570"/>
    <w:pPr>
      <w:numPr>
        <w:numId w:val="3"/>
      </w:numPr>
      <w:contextualSpacing/>
    </w:pPr>
  </w:style>
  <w:style w:type="paragraph" w:customStyle="1" w:styleId="Zoznamsodrkami41">
    <w:name w:val="Zoznam s odrážkami 41"/>
    <w:basedOn w:val="Normlny"/>
    <w:uiPriority w:val="99"/>
    <w:semiHidden/>
    <w:unhideWhenUsed/>
    <w:rsid w:val="00D21570"/>
    <w:pPr>
      <w:numPr>
        <w:numId w:val="4"/>
      </w:numPr>
      <w:contextualSpacing/>
    </w:pPr>
  </w:style>
  <w:style w:type="paragraph" w:customStyle="1" w:styleId="Zoznamsodrkami51">
    <w:name w:val="Zoznam s odrážkami 51"/>
    <w:basedOn w:val="Normlny"/>
    <w:uiPriority w:val="99"/>
    <w:semiHidden/>
    <w:unhideWhenUsed/>
    <w:rsid w:val="00D21570"/>
    <w:pPr>
      <w:numPr>
        <w:numId w:val="5"/>
      </w:numPr>
      <w:contextualSpacing/>
    </w:pPr>
  </w:style>
  <w:style w:type="paragraph" w:customStyle="1" w:styleId="Pokraovaniezoznamu1">
    <w:name w:val="Pokračovanie zoznamu1"/>
    <w:basedOn w:val="Normlny"/>
    <w:uiPriority w:val="99"/>
    <w:semiHidden/>
    <w:unhideWhenUsed/>
    <w:rsid w:val="00D21570"/>
    <w:pPr>
      <w:spacing w:after="120"/>
      <w:ind w:left="360"/>
      <w:contextualSpacing/>
    </w:pPr>
  </w:style>
  <w:style w:type="paragraph" w:customStyle="1" w:styleId="Pokraovaniezoznamu21">
    <w:name w:val="Pokračovanie zoznamu 21"/>
    <w:basedOn w:val="Normlny"/>
    <w:uiPriority w:val="99"/>
    <w:semiHidden/>
    <w:unhideWhenUsed/>
    <w:rsid w:val="00D21570"/>
    <w:pPr>
      <w:spacing w:after="120"/>
      <w:ind w:left="720"/>
      <w:contextualSpacing/>
    </w:pPr>
  </w:style>
  <w:style w:type="paragraph" w:customStyle="1" w:styleId="Pokraovaniezoznamu31">
    <w:name w:val="Pokračovanie zoznamu 31"/>
    <w:basedOn w:val="Normlny"/>
    <w:uiPriority w:val="99"/>
    <w:semiHidden/>
    <w:unhideWhenUsed/>
    <w:rsid w:val="00D21570"/>
    <w:pPr>
      <w:spacing w:after="120"/>
      <w:ind w:left="1080"/>
      <w:contextualSpacing/>
    </w:pPr>
  </w:style>
  <w:style w:type="paragraph" w:customStyle="1" w:styleId="Pokraovaniezoznamu41">
    <w:name w:val="Pokračovanie zoznamu 41"/>
    <w:basedOn w:val="Normlny"/>
    <w:uiPriority w:val="99"/>
    <w:semiHidden/>
    <w:unhideWhenUsed/>
    <w:rsid w:val="00D21570"/>
    <w:pPr>
      <w:spacing w:after="120"/>
      <w:ind w:left="1440"/>
      <w:contextualSpacing/>
    </w:pPr>
  </w:style>
  <w:style w:type="paragraph" w:customStyle="1" w:styleId="Pokraovaniezoznamu51">
    <w:name w:val="Pokračovanie zoznamu 51"/>
    <w:basedOn w:val="Normlny"/>
    <w:uiPriority w:val="99"/>
    <w:semiHidden/>
    <w:unhideWhenUsed/>
    <w:rsid w:val="00D21570"/>
    <w:pPr>
      <w:spacing w:after="120"/>
      <w:ind w:left="1800"/>
      <w:contextualSpacing/>
    </w:pPr>
  </w:style>
  <w:style w:type="paragraph" w:customStyle="1" w:styleId="slovanzoznam1">
    <w:name w:val="Číslovaný zoznam1"/>
    <w:basedOn w:val="Normlny"/>
    <w:uiPriority w:val="1"/>
    <w:unhideWhenUsed/>
    <w:rsid w:val="00D21570"/>
    <w:pPr>
      <w:numPr>
        <w:numId w:val="8"/>
      </w:numPr>
      <w:contextualSpacing/>
    </w:pPr>
  </w:style>
  <w:style w:type="paragraph" w:customStyle="1" w:styleId="slovanzoznam21">
    <w:name w:val="Číslovaný zoznam 21"/>
    <w:basedOn w:val="Normlny"/>
    <w:uiPriority w:val="1"/>
    <w:unhideWhenUsed/>
    <w:rsid w:val="00D21570"/>
    <w:pPr>
      <w:numPr>
        <w:ilvl w:val="1"/>
        <w:numId w:val="8"/>
      </w:numPr>
      <w:contextualSpacing/>
    </w:pPr>
  </w:style>
  <w:style w:type="paragraph" w:customStyle="1" w:styleId="slovanzoznam31">
    <w:name w:val="Číslovaný zoznam 31"/>
    <w:basedOn w:val="Normlny"/>
    <w:uiPriority w:val="18"/>
    <w:unhideWhenUsed/>
    <w:rsid w:val="00D21570"/>
    <w:pPr>
      <w:numPr>
        <w:ilvl w:val="2"/>
        <w:numId w:val="8"/>
      </w:numPr>
      <w:contextualSpacing/>
    </w:pPr>
  </w:style>
  <w:style w:type="paragraph" w:customStyle="1" w:styleId="slovanzoznam41">
    <w:name w:val="Číslovaný zoznam 41"/>
    <w:basedOn w:val="Normlny"/>
    <w:uiPriority w:val="18"/>
    <w:semiHidden/>
    <w:unhideWhenUsed/>
    <w:rsid w:val="00D21570"/>
    <w:pPr>
      <w:numPr>
        <w:ilvl w:val="3"/>
        <w:numId w:val="8"/>
      </w:numPr>
      <w:contextualSpacing/>
    </w:pPr>
  </w:style>
  <w:style w:type="paragraph" w:customStyle="1" w:styleId="slovanzoznam51">
    <w:name w:val="Číslovaný zoznam 51"/>
    <w:basedOn w:val="Normlny"/>
    <w:uiPriority w:val="18"/>
    <w:semiHidden/>
    <w:unhideWhenUsed/>
    <w:rsid w:val="00D21570"/>
    <w:pPr>
      <w:numPr>
        <w:ilvl w:val="4"/>
        <w:numId w:val="8"/>
      </w:numPr>
      <w:contextualSpacing/>
    </w:pPr>
  </w:style>
  <w:style w:type="paragraph" w:customStyle="1" w:styleId="Odsekzoznamu1">
    <w:name w:val="Odsek zoznamu1"/>
    <w:basedOn w:val="Normlny"/>
    <w:uiPriority w:val="34"/>
    <w:semiHidden/>
    <w:unhideWhenUsed/>
    <w:rsid w:val="00D21570"/>
    <w:pPr>
      <w:ind w:left="720"/>
      <w:contextualSpacing/>
    </w:pPr>
  </w:style>
  <w:style w:type="paragraph" w:customStyle="1" w:styleId="makro">
    <w:name w:val="makro"/>
    <w:link w:val="Znaktextumakra"/>
    <w:uiPriority w:val="99"/>
    <w:semiHidden/>
    <w:unhideWhenUsed/>
    <w:rsid w:val="00D21570"/>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cs="Consolas"/>
    </w:rPr>
  </w:style>
  <w:style w:type="character" w:customStyle="1" w:styleId="Znaktextumakra">
    <w:name w:val="Znak textu makra"/>
    <w:basedOn w:val="Predvolenpsmoodseku"/>
    <w:link w:val="makro"/>
    <w:uiPriority w:val="99"/>
    <w:semiHidden/>
    <w:rsid w:val="00D21570"/>
    <w:rPr>
      <w:rFonts w:ascii="Consolas" w:hAnsi="Consolas" w:cs="Consolas"/>
      <w:sz w:val="20"/>
    </w:rPr>
  </w:style>
  <w:style w:type="table" w:customStyle="1" w:styleId="Strednmrieka11">
    <w:name w:val="Stredná mriežka 11"/>
    <w:basedOn w:val="Normlnatabuka"/>
    <w:uiPriority w:val="67"/>
    <w:rsid w:val="00D2157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Strednmrieka1zvraznenie11">
    <w:name w:val="Stredná mriežka 1 – zvýraznenie 11"/>
    <w:basedOn w:val="Normlnatabuka"/>
    <w:uiPriority w:val="67"/>
    <w:rsid w:val="00D21570"/>
    <w:pPr>
      <w:spacing w:after="0" w:line="240" w:lineRule="auto"/>
    </w:pPr>
    <w:tblPr>
      <w:tblStyleRowBandSize w:val="1"/>
      <w:tblStyleColBandSize w:val="1"/>
      <w:tblInd w:w="0" w:type="dxa"/>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insideV w:val="single" w:sz="8" w:space="0" w:color="9EB0C1" w:themeColor="accent1" w:themeTint="BF"/>
      </w:tblBorders>
      <w:tblCellMar>
        <w:top w:w="0" w:type="dxa"/>
        <w:left w:w="108" w:type="dxa"/>
        <w:bottom w:w="0" w:type="dxa"/>
        <w:right w:w="108" w:type="dxa"/>
      </w:tblCellMar>
    </w:tblPr>
    <w:tcPr>
      <w:shd w:val="clear" w:color="auto" w:fill="DFE5EA" w:themeFill="accent1" w:themeFillTint="3F"/>
    </w:tcPr>
    <w:tblStylePr w:type="firstRow">
      <w:rPr>
        <w:b/>
        <w:bCs/>
      </w:rPr>
    </w:tblStylePr>
    <w:tblStylePr w:type="lastRow">
      <w:rPr>
        <w:b/>
        <w:bCs/>
      </w:rPr>
      <w:tblPr/>
      <w:tcPr>
        <w:tcBorders>
          <w:top w:val="single" w:sz="18" w:space="0" w:color="9EB0C1" w:themeColor="accent1" w:themeTint="BF"/>
        </w:tcBorders>
      </w:tcPr>
    </w:tblStylePr>
    <w:tblStylePr w:type="firstCol">
      <w:rPr>
        <w:b/>
        <w:bCs/>
      </w:rPr>
    </w:tblStylePr>
    <w:tblStylePr w:type="lastCol">
      <w:rPr>
        <w:b/>
        <w:bCs/>
      </w:rPr>
    </w:tblStylePr>
    <w:tblStylePr w:type="band1Vert">
      <w:tblPr/>
      <w:tcPr>
        <w:shd w:val="clear" w:color="auto" w:fill="BECBD6" w:themeFill="accent1" w:themeFillTint="7F"/>
      </w:tcPr>
    </w:tblStylePr>
    <w:tblStylePr w:type="band1Horz">
      <w:tblPr/>
      <w:tcPr>
        <w:shd w:val="clear" w:color="auto" w:fill="BECBD6" w:themeFill="accent1" w:themeFillTint="7F"/>
      </w:tcPr>
    </w:tblStylePr>
  </w:style>
  <w:style w:type="table" w:customStyle="1" w:styleId="Strednmrieka1zvraznenie21">
    <w:name w:val="Stredná mriežka 1 – zvýraznenie 21"/>
    <w:basedOn w:val="Normlnatabuka"/>
    <w:uiPriority w:val="67"/>
    <w:rsid w:val="00D21570"/>
    <w:pPr>
      <w:spacing w:after="0" w:line="240" w:lineRule="auto"/>
    </w:pPr>
    <w:tblPr>
      <w:tblStyleRowBandSize w:val="1"/>
      <w:tblStyleColBandSize w:val="1"/>
      <w:tblInd w:w="0" w:type="dxa"/>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insideV w:val="single" w:sz="8" w:space="0" w:color="D8AA87" w:themeColor="accent2" w:themeTint="BF"/>
      </w:tblBorders>
      <w:tblCellMar>
        <w:top w:w="0" w:type="dxa"/>
        <w:left w:w="108" w:type="dxa"/>
        <w:bottom w:w="0" w:type="dxa"/>
        <w:right w:w="108" w:type="dxa"/>
      </w:tblCellMar>
    </w:tblPr>
    <w:tcPr>
      <w:shd w:val="clear" w:color="auto" w:fill="F2E2D7" w:themeFill="accent2" w:themeFillTint="3F"/>
    </w:tcPr>
    <w:tblStylePr w:type="firstRow">
      <w:rPr>
        <w:b/>
        <w:bCs/>
      </w:rPr>
    </w:tblStylePr>
    <w:tblStylePr w:type="lastRow">
      <w:rPr>
        <w:b/>
        <w:bCs/>
      </w:rPr>
      <w:tblPr/>
      <w:tcPr>
        <w:tcBorders>
          <w:top w:val="single" w:sz="18" w:space="0" w:color="D8AA87" w:themeColor="accent2" w:themeTint="BF"/>
        </w:tcBorders>
      </w:tcPr>
    </w:tblStylePr>
    <w:tblStylePr w:type="firstCol">
      <w:rPr>
        <w:b/>
        <w:bCs/>
      </w:rPr>
    </w:tblStylePr>
    <w:tblStylePr w:type="lastCol">
      <w:rPr>
        <w:b/>
        <w:bCs/>
      </w:rPr>
    </w:tblStylePr>
    <w:tblStylePr w:type="band1Vert">
      <w:tblPr/>
      <w:tcPr>
        <w:shd w:val="clear" w:color="auto" w:fill="E5C6AF" w:themeFill="accent2" w:themeFillTint="7F"/>
      </w:tcPr>
    </w:tblStylePr>
    <w:tblStylePr w:type="band1Horz">
      <w:tblPr/>
      <w:tcPr>
        <w:shd w:val="clear" w:color="auto" w:fill="E5C6AF" w:themeFill="accent2" w:themeFillTint="7F"/>
      </w:tcPr>
    </w:tblStylePr>
  </w:style>
  <w:style w:type="table" w:customStyle="1" w:styleId="Strednmrieka1zvraznenie31">
    <w:name w:val="Stredná mriežka 1 – zvýraznenie 31"/>
    <w:basedOn w:val="Normlnatabuka"/>
    <w:uiPriority w:val="67"/>
    <w:rsid w:val="00D21570"/>
    <w:pPr>
      <w:spacing w:after="0" w:line="240" w:lineRule="auto"/>
    </w:pPr>
    <w:tblPr>
      <w:tblStyleRowBandSize w:val="1"/>
      <w:tblStyleColBandSize w:val="1"/>
      <w:tblInd w:w="0" w:type="dxa"/>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insideV w:val="single" w:sz="8" w:space="0" w:color="9E8E84" w:themeColor="accent3" w:themeTint="BF"/>
      </w:tblBorders>
      <w:tblCellMar>
        <w:top w:w="0" w:type="dxa"/>
        <w:left w:w="108" w:type="dxa"/>
        <w:bottom w:w="0" w:type="dxa"/>
        <w:right w:w="108" w:type="dxa"/>
      </w:tblCellMar>
    </w:tblPr>
    <w:tcPr>
      <w:shd w:val="clear" w:color="auto" w:fill="DFD9D6" w:themeFill="accent3" w:themeFillTint="3F"/>
    </w:tcPr>
    <w:tblStylePr w:type="firstRow">
      <w:rPr>
        <w:b/>
        <w:bCs/>
      </w:rPr>
    </w:tblStylePr>
    <w:tblStylePr w:type="lastRow">
      <w:rPr>
        <w:b/>
        <w:bCs/>
      </w:rPr>
      <w:tblPr/>
      <w:tcPr>
        <w:tcBorders>
          <w:top w:val="single" w:sz="18" w:space="0" w:color="9E8E84" w:themeColor="accent3" w:themeTint="BF"/>
        </w:tcBorders>
      </w:tcPr>
    </w:tblStylePr>
    <w:tblStylePr w:type="firstCol">
      <w:rPr>
        <w:b/>
        <w:bCs/>
      </w:rPr>
    </w:tblStylePr>
    <w:tblStylePr w:type="lastCol">
      <w:rPr>
        <w:b/>
        <w:bCs/>
      </w:rPr>
    </w:tblStylePr>
    <w:tblStylePr w:type="band1Vert">
      <w:tblPr/>
      <w:tcPr>
        <w:shd w:val="clear" w:color="auto" w:fill="BEB4AD" w:themeFill="accent3" w:themeFillTint="7F"/>
      </w:tcPr>
    </w:tblStylePr>
    <w:tblStylePr w:type="band1Horz">
      <w:tblPr/>
      <w:tcPr>
        <w:shd w:val="clear" w:color="auto" w:fill="BEB4AD" w:themeFill="accent3" w:themeFillTint="7F"/>
      </w:tcPr>
    </w:tblStylePr>
  </w:style>
  <w:style w:type="table" w:customStyle="1" w:styleId="Strednmrieka1zvraznenie41">
    <w:name w:val="Stredná mriežka 1 – zvýraznenie 41"/>
    <w:basedOn w:val="Normlnatabuka"/>
    <w:uiPriority w:val="67"/>
    <w:rsid w:val="00D21570"/>
    <w:pPr>
      <w:spacing w:after="0" w:line="240" w:lineRule="auto"/>
    </w:pPr>
    <w:tblPr>
      <w:tblStyleRowBandSize w:val="1"/>
      <w:tblStyleColBandSize w:val="1"/>
      <w:tblInd w:w="0" w:type="dxa"/>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insideV w:val="single" w:sz="8" w:space="0" w:color="C6AD91" w:themeColor="accent4" w:themeTint="BF"/>
      </w:tblBorders>
      <w:tblCellMar>
        <w:top w:w="0" w:type="dxa"/>
        <w:left w:w="108" w:type="dxa"/>
        <w:bottom w:w="0" w:type="dxa"/>
        <w:right w:w="108" w:type="dxa"/>
      </w:tblCellMar>
    </w:tblPr>
    <w:tcPr>
      <w:shd w:val="clear" w:color="auto" w:fill="ECE4DA" w:themeFill="accent4" w:themeFillTint="3F"/>
    </w:tcPr>
    <w:tblStylePr w:type="firstRow">
      <w:rPr>
        <w:b/>
        <w:bCs/>
      </w:rPr>
    </w:tblStylePr>
    <w:tblStylePr w:type="lastRow">
      <w:rPr>
        <w:b/>
        <w:bCs/>
      </w:rPr>
      <w:tblPr/>
      <w:tcPr>
        <w:tcBorders>
          <w:top w:val="single" w:sz="18" w:space="0" w:color="C6AD91" w:themeColor="accent4" w:themeTint="BF"/>
        </w:tcBorders>
      </w:tcPr>
    </w:tblStylePr>
    <w:tblStylePr w:type="firstCol">
      <w:rPr>
        <w:b/>
        <w:bCs/>
      </w:rPr>
    </w:tblStylePr>
    <w:tblStylePr w:type="lastCol">
      <w:rPr>
        <w:b/>
        <w:bCs/>
      </w:rPr>
    </w:tblStylePr>
    <w:tblStylePr w:type="band1Vert">
      <w:tblPr/>
      <w:tcPr>
        <w:shd w:val="clear" w:color="auto" w:fill="D9C9B6" w:themeFill="accent4" w:themeFillTint="7F"/>
      </w:tcPr>
    </w:tblStylePr>
    <w:tblStylePr w:type="band1Horz">
      <w:tblPr/>
      <w:tcPr>
        <w:shd w:val="clear" w:color="auto" w:fill="D9C9B6" w:themeFill="accent4" w:themeFillTint="7F"/>
      </w:tcPr>
    </w:tblStylePr>
  </w:style>
  <w:style w:type="table" w:customStyle="1" w:styleId="Strednmrieka1zvraznenie51">
    <w:name w:val="Stredná mriežka 1 – zvýraznenie 51"/>
    <w:basedOn w:val="Normlnatabuka"/>
    <w:uiPriority w:val="67"/>
    <w:rsid w:val="00D21570"/>
    <w:pPr>
      <w:spacing w:after="0" w:line="240" w:lineRule="auto"/>
    </w:pPr>
    <w:tblPr>
      <w:tblStyleRowBandSize w:val="1"/>
      <w:tblStyleColBandSize w:val="1"/>
      <w:tblInd w:w="0" w:type="dxa"/>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insideV w:val="single" w:sz="8" w:space="0" w:color="8B9B9E" w:themeColor="accent5" w:themeTint="BF"/>
      </w:tblBorders>
      <w:tblCellMar>
        <w:top w:w="0" w:type="dxa"/>
        <w:left w:w="108" w:type="dxa"/>
        <w:bottom w:w="0" w:type="dxa"/>
        <w:right w:w="108" w:type="dxa"/>
      </w:tblCellMar>
    </w:tblPr>
    <w:tcPr>
      <w:shd w:val="clear" w:color="auto" w:fill="D8DEDF" w:themeFill="accent5" w:themeFillTint="3F"/>
    </w:tcPr>
    <w:tblStylePr w:type="firstRow">
      <w:rPr>
        <w:b/>
        <w:bCs/>
      </w:rPr>
    </w:tblStylePr>
    <w:tblStylePr w:type="lastRow">
      <w:rPr>
        <w:b/>
        <w:bCs/>
      </w:rPr>
      <w:tblPr/>
      <w:tcPr>
        <w:tcBorders>
          <w:top w:val="single" w:sz="18" w:space="0" w:color="8B9B9E" w:themeColor="accent5" w:themeTint="BF"/>
        </w:tcBorders>
      </w:tcPr>
    </w:tblStylePr>
    <w:tblStylePr w:type="firstCol">
      <w:rPr>
        <w:b/>
        <w:bCs/>
      </w:rPr>
    </w:tblStylePr>
    <w:tblStylePr w:type="lastCol">
      <w:rPr>
        <w:b/>
        <w:bCs/>
      </w:rPr>
    </w:tblStylePr>
    <w:tblStylePr w:type="band1Vert">
      <w:tblPr/>
      <w:tcPr>
        <w:shd w:val="clear" w:color="auto" w:fill="B1BCBE" w:themeFill="accent5" w:themeFillTint="7F"/>
      </w:tcPr>
    </w:tblStylePr>
    <w:tblStylePr w:type="band1Horz">
      <w:tblPr/>
      <w:tcPr>
        <w:shd w:val="clear" w:color="auto" w:fill="B1BCBE" w:themeFill="accent5" w:themeFillTint="7F"/>
      </w:tcPr>
    </w:tblStylePr>
  </w:style>
  <w:style w:type="table" w:customStyle="1" w:styleId="Strednmrieka1zvraznenie61">
    <w:name w:val="Stredná mriežka 1 – zvýraznenie 61"/>
    <w:basedOn w:val="Normlnatabuka"/>
    <w:uiPriority w:val="67"/>
    <w:rsid w:val="00D21570"/>
    <w:pPr>
      <w:spacing w:after="0" w:line="240" w:lineRule="auto"/>
    </w:pPr>
    <w:tblPr>
      <w:tblStyleRowBandSize w:val="1"/>
      <w:tblStyleColBandSize w:val="1"/>
      <w:tblInd w:w="0" w:type="dxa"/>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insideV w:val="single" w:sz="8" w:space="0" w:color="B5AE93" w:themeColor="accent6" w:themeTint="BF"/>
      </w:tblBorders>
      <w:tblCellMar>
        <w:top w:w="0" w:type="dxa"/>
        <w:left w:w="108" w:type="dxa"/>
        <w:bottom w:w="0" w:type="dxa"/>
        <w:right w:w="108" w:type="dxa"/>
      </w:tblCellMar>
    </w:tblPr>
    <w:tcPr>
      <w:shd w:val="clear" w:color="auto" w:fill="E6E4DB" w:themeFill="accent6" w:themeFillTint="3F"/>
    </w:tcPr>
    <w:tblStylePr w:type="firstRow">
      <w:rPr>
        <w:b/>
        <w:bCs/>
      </w:rPr>
    </w:tblStylePr>
    <w:tblStylePr w:type="lastRow">
      <w:rPr>
        <w:b/>
        <w:bCs/>
      </w:rPr>
      <w:tblPr/>
      <w:tcPr>
        <w:tcBorders>
          <w:top w:val="single" w:sz="18" w:space="0" w:color="B5AE93" w:themeColor="accent6" w:themeTint="BF"/>
        </w:tcBorders>
      </w:tcPr>
    </w:tblStylePr>
    <w:tblStylePr w:type="firstCol">
      <w:rPr>
        <w:b/>
        <w:bCs/>
      </w:rPr>
    </w:tblStylePr>
    <w:tblStylePr w:type="lastCol">
      <w:rPr>
        <w:b/>
        <w:bCs/>
      </w:rPr>
    </w:tblStylePr>
    <w:tblStylePr w:type="band1Vert">
      <w:tblPr/>
      <w:tcPr>
        <w:shd w:val="clear" w:color="auto" w:fill="CEC9B7" w:themeFill="accent6" w:themeFillTint="7F"/>
      </w:tcPr>
    </w:tblStylePr>
    <w:tblStylePr w:type="band1Horz">
      <w:tblPr/>
      <w:tcPr>
        <w:shd w:val="clear" w:color="auto" w:fill="CEC9B7" w:themeFill="accent6" w:themeFillTint="7F"/>
      </w:tcPr>
    </w:tblStylePr>
  </w:style>
  <w:style w:type="table" w:customStyle="1" w:styleId="Strednmrieka21">
    <w:name w:val="Stredná mriežka 21"/>
    <w:basedOn w:val="Normlnatabuka"/>
    <w:uiPriority w:val="68"/>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Strednmrieka2zvraznenie11">
    <w:name w:val="Stredná mriežka 2 – zvýraznenie 11"/>
    <w:basedOn w:val="Normlnatabuka"/>
    <w:uiPriority w:val="68"/>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insideH w:val="single" w:sz="8" w:space="0" w:color="7E97AD" w:themeColor="accent1"/>
        <w:insideV w:val="single" w:sz="8" w:space="0" w:color="7E97AD" w:themeColor="accent1"/>
      </w:tblBorders>
      <w:tblCellMar>
        <w:top w:w="0" w:type="dxa"/>
        <w:left w:w="108" w:type="dxa"/>
        <w:bottom w:w="0" w:type="dxa"/>
        <w:right w:w="108" w:type="dxa"/>
      </w:tblCellMar>
    </w:tblPr>
    <w:tcPr>
      <w:shd w:val="clear" w:color="auto" w:fill="DFE5EA" w:themeFill="accent1" w:themeFillTint="3F"/>
    </w:tcPr>
    <w:tblStylePr w:type="firstRow">
      <w:rPr>
        <w:b/>
        <w:bCs/>
        <w:color w:val="000000" w:themeColor="text1"/>
      </w:rPr>
      <w:tblPr/>
      <w:tcPr>
        <w:shd w:val="clear" w:color="auto" w:fill="F2F4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AEE" w:themeFill="accent1" w:themeFillTint="33"/>
      </w:tcPr>
    </w:tblStylePr>
    <w:tblStylePr w:type="band1Vert">
      <w:tblPr/>
      <w:tcPr>
        <w:shd w:val="clear" w:color="auto" w:fill="BECBD6" w:themeFill="accent1" w:themeFillTint="7F"/>
      </w:tcPr>
    </w:tblStylePr>
    <w:tblStylePr w:type="band1Horz">
      <w:tblPr/>
      <w:tcPr>
        <w:tcBorders>
          <w:insideH w:val="single" w:sz="6" w:space="0" w:color="7E97AD" w:themeColor="accent1"/>
          <w:insideV w:val="single" w:sz="6" w:space="0" w:color="7E97AD" w:themeColor="accent1"/>
        </w:tcBorders>
        <w:shd w:val="clear" w:color="auto" w:fill="BECBD6" w:themeFill="accent1" w:themeFillTint="7F"/>
      </w:tcPr>
    </w:tblStylePr>
    <w:tblStylePr w:type="nwCell">
      <w:tblPr/>
      <w:tcPr>
        <w:shd w:val="clear" w:color="auto" w:fill="FFFFFF" w:themeFill="background1"/>
      </w:tcPr>
    </w:tblStylePr>
  </w:style>
  <w:style w:type="table" w:customStyle="1" w:styleId="Strednmrieka2zvraznenie21">
    <w:name w:val="Stredná mriežka 2 – zvýraznenie 21"/>
    <w:basedOn w:val="Normlnatabuka"/>
    <w:uiPriority w:val="68"/>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insideH w:val="single" w:sz="8" w:space="0" w:color="CC8E60" w:themeColor="accent2"/>
        <w:insideV w:val="single" w:sz="8" w:space="0" w:color="CC8E60" w:themeColor="accent2"/>
      </w:tblBorders>
      <w:tblCellMar>
        <w:top w:w="0" w:type="dxa"/>
        <w:left w:w="108" w:type="dxa"/>
        <w:bottom w:w="0" w:type="dxa"/>
        <w:right w:w="108" w:type="dxa"/>
      </w:tblCellMar>
    </w:tblPr>
    <w:tcPr>
      <w:shd w:val="clear" w:color="auto" w:fill="F2E2D7" w:themeFill="accent2" w:themeFillTint="3F"/>
    </w:tcPr>
    <w:tblStylePr w:type="firstRow">
      <w:rPr>
        <w:b/>
        <w:bCs/>
        <w:color w:val="000000" w:themeColor="text1"/>
      </w:rPr>
      <w:tblPr/>
      <w:tcPr>
        <w:shd w:val="clear" w:color="auto" w:fill="FAF3E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E8DF" w:themeFill="accent2" w:themeFillTint="33"/>
      </w:tcPr>
    </w:tblStylePr>
    <w:tblStylePr w:type="band1Vert">
      <w:tblPr/>
      <w:tcPr>
        <w:shd w:val="clear" w:color="auto" w:fill="E5C6AF" w:themeFill="accent2" w:themeFillTint="7F"/>
      </w:tcPr>
    </w:tblStylePr>
    <w:tblStylePr w:type="band1Horz">
      <w:tblPr/>
      <w:tcPr>
        <w:tcBorders>
          <w:insideH w:val="single" w:sz="6" w:space="0" w:color="CC8E60" w:themeColor="accent2"/>
          <w:insideV w:val="single" w:sz="6" w:space="0" w:color="CC8E60" w:themeColor="accent2"/>
        </w:tcBorders>
        <w:shd w:val="clear" w:color="auto" w:fill="E5C6AF" w:themeFill="accent2" w:themeFillTint="7F"/>
      </w:tcPr>
    </w:tblStylePr>
    <w:tblStylePr w:type="nwCell">
      <w:tblPr/>
      <w:tcPr>
        <w:shd w:val="clear" w:color="auto" w:fill="FFFFFF" w:themeFill="background1"/>
      </w:tcPr>
    </w:tblStylePr>
  </w:style>
  <w:style w:type="table" w:customStyle="1" w:styleId="Strednmrieka2zvraznenie31">
    <w:name w:val="Stredná mriežka 2 – zvýraznenie 31"/>
    <w:basedOn w:val="Normlnatabuka"/>
    <w:uiPriority w:val="68"/>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insideH w:val="single" w:sz="8" w:space="0" w:color="7A6A60" w:themeColor="accent3"/>
        <w:insideV w:val="single" w:sz="8" w:space="0" w:color="7A6A60" w:themeColor="accent3"/>
      </w:tblBorders>
      <w:tblCellMar>
        <w:top w:w="0" w:type="dxa"/>
        <w:left w:w="108" w:type="dxa"/>
        <w:bottom w:w="0" w:type="dxa"/>
        <w:right w:w="108" w:type="dxa"/>
      </w:tblCellMar>
    </w:tblPr>
    <w:tcPr>
      <w:shd w:val="clear" w:color="auto" w:fill="DFD9D6" w:themeFill="accent3" w:themeFillTint="3F"/>
    </w:tcPr>
    <w:tblStylePr w:type="firstRow">
      <w:rPr>
        <w:b/>
        <w:bCs/>
        <w:color w:val="000000" w:themeColor="text1"/>
      </w:rPr>
      <w:tblPr/>
      <w:tcPr>
        <w:shd w:val="clear" w:color="auto" w:fill="F2F0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0DE" w:themeFill="accent3" w:themeFillTint="33"/>
      </w:tcPr>
    </w:tblStylePr>
    <w:tblStylePr w:type="band1Vert">
      <w:tblPr/>
      <w:tcPr>
        <w:shd w:val="clear" w:color="auto" w:fill="BEB4AD" w:themeFill="accent3" w:themeFillTint="7F"/>
      </w:tcPr>
    </w:tblStylePr>
    <w:tblStylePr w:type="band1Horz">
      <w:tblPr/>
      <w:tcPr>
        <w:tcBorders>
          <w:insideH w:val="single" w:sz="6" w:space="0" w:color="7A6A60" w:themeColor="accent3"/>
          <w:insideV w:val="single" w:sz="6" w:space="0" w:color="7A6A60" w:themeColor="accent3"/>
        </w:tcBorders>
        <w:shd w:val="clear" w:color="auto" w:fill="BEB4AD" w:themeFill="accent3" w:themeFillTint="7F"/>
      </w:tcPr>
    </w:tblStylePr>
    <w:tblStylePr w:type="nwCell">
      <w:tblPr/>
      <w:tcPr>
        <w:shd w:val="clear" w:color="auto" w:fill="FFFFFF" w:themeFill="background1"/>
      </w:tcPr>
    </w:tblStylePr>
  </w:style>
  <w:style w:type="table" w:customStyle="1" w:styleId="Strednmrieka2zvraznenie41">
    <w:name w:val="Stredná mriežka 2 – zvýraznenie 41"/>
    <w:basedOn w:val="Normlnatabuka"/>
    <w:uiPriority w:val="68"/>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insideH w:val="single" w:sz="8" w:space="0" w:color="B4936D" w:themeColor="accent4"/>
        <w:insideV w:val="single" w:sz="8" w:space="0" w:color="B4936D" w:themeColor="accent4"/>
      </w:tblBorders>
      <w:tblCellMar>
        <w:top w:w="0" w:type="dxa"/>
        <w:left w:w="108" w:type="dxa"/>
        <w:bottom w:w="0" w:type="dxa"/>
        <w:right w:w="108" w:type="dxa"/>
      </w:tblCellMar>
    </w:tblPr>
    <w:tcPr>
      <w:shd w:val="clear" w:color="auto" w:fill="ECE4DA" w:themeFill="accent4" w:themeFillTint="3F"/>
    </w:tcPr>
    <w:tblStylePr w:type="firstRow">
      <w:rPr>
        <w:b/>
        <w:bCs/>
        <w:color w:val="000000" w:themeColor="text1"/>
      </w:rPr>
      <w:tblPr/>
      <w:tcPr>
        <w:shd w:val="clear" w:color="auto" w:fill="F7F4F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0E9E1" w:themeFill="accent4" w:themeFillTint="33"/>
      </w:tcPr>
    </w:tblStylePr>
    <w:tblStylePr w:type="band1Vert">
      <w:tblPr/>
      <w:tcPr>
        <w:shd w:val="clear" w:color="auto" w:fill="D9C9B6" w:themeFill="accent4" w:themeFillTint="7F"/>
      </w:tcPr>
    </w:tblStylePr>
    <w:tblStylePr w:type="band1Horz">
      <w:tblPr/>
      <w:tcPr>
        <w:tcBorders>
          <w:insideH w:val="single" w:sz="6" w:space="0" w:color="B4936D" w:themeColor="accent4"/>
          <w:insideV w:val="single" w:sz="6" w:space="0" w:color="B4936D" w:themeColor="accent4"/>
        </w:tcBorders>
        <w:shd w:val="clear" w:color="auto" w:fill="D9C9B6" w:themeFill="accent4" w:themeFillTint="7F"/>
      </w:tcPr>
    </w:tblStylePr>
    <w:tblStylePr w:type="nwCell">
      <w:tblPr/>
      <w:tcPr>
        <w:shd w:val="clear" w:color="auto" w:fill="FFFFFF" w:themeFill="background1"/>
      </w:tcPr>
    </w:tblStylePr>
  </w:style>
  <w:style w:type="table" w:customStyle="1" w:styleId="Strednmrieka2zvraznenie51">
    <w:name w:val="Stredná mriežka 2 – zvýraznenie 51"/>
    <w:basedOn w:val="Normlnatabuka"/>
    <w:uiPriority w:val="68"/>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insideH w:val="single" w:sz="8" w:space="0" w:color="67787B" w:themeColor="accent5"/>
        <w:insideV w:val="single" w:sz="8" w:space="0" w:color="67787B" w:themeColor="accent5"/>
      </w:tblBorders>
      <w:tblCellMar>
        <w:top w:w="0" w:type="dxa"/>
        <w:left w:w="108" w:type="dxa"/>
        <w:bottom w:w="0" w:type="dxa"/>
        <w:right w:w="108" w:type="dxa"/>
      </w:tblCellMar>
    </w:tblPr>
    <w:tcPr>
      <w:shd w:val="clear" w:color="auto" w:fill="D8DEDF" w:themeFill="accent5" w:themeFillTint="3F"/>
    </w:tcPr>
    <w:tblStylePr w:type="firstRow">
      <w:rPr>
        <w:b/>
        <w:bCs/>
        <w:color w:val="000000" w:themeColor="text1"/>
      </w:rPr>
      <w:tblPr/>
      <w:tcPr>
        <w:shd w:val="clear" w:color="auto" w:fill="EFF1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FE4E5" w:themeFill="accent5" w:themeFillTint="33"/>
      </w:tcPr>
    </w:tblStylePr>
    <w:tblStylePr w:type="band1Vert">
      <w:tblPr/>
      <w:tcPr>
        <w:shd w:val="clear" w:color="auto" w:fill="B1BCBE" w:themeFill="accent5" w:themeFillTint="7F"/>
      </w:tcPr>
    </w:tblStylePr>
    <w:tblStylePr w:type="band1Horz">
      <w:tblPr/>
      <w:tcPr>
        <w:tcBorders>
          <w:insideH w:val="single" w:sz="6" w:space="0" w:color="67787B" w:themeColor="accent5"/>
          <w:insideV w:val="single" w:sz="6" w:space="0" w:color="67787B" w:themeColor="accent5"/>
        </w:tcBorders>
        <w:shd w:val="clear" w:color="auto" w:fill="B1BCBE" w:themeFill="accent5" w:themeFillTint="7F"/>
      </w:tcPr>
    </w:tblStylePr>
    <w:tblStylePr w:type="nwCell">
      <w:tblPr/>
      <w:tcPr>
        <w:shd w:val="clear" w:color="auto" w:fill="FFFFFF" w:themeFill="background1"/>
      </w:tcPr>
    </w:tblStylePr>
  </w:style>
  <w:style w:type="table" w:customStyle="1" w:styleId="Strednmrieka2zvraznenie61">
    <w:name w:val="Stredná mriežka 2 – zvýraznenie 61"/>
    <w:basedOn w:val="Normlnatabuka"/>
    <w:uiPriority w:val="68"/>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insideH w:val="single" w:sz="8" w:space="0" w:color="9D936F" w:themeColor="accent6"/>
        <w:insideV w:val="single" w:sz="8" w:space="0" w:color="9D936F" w:themeColor="accent6"/>
      </w:tblBorders>
      <w:tblCellMar>
        <w:top w:w="0" w:type="dxa"/>
        <w:left w:w="108" w:type="dxa"/>
        <w:bottom w:w="0" w:type="dxa"/>
        <w:right w:w="108" w:type="dxa"/>
      </w:tblCellMar>
    </w:tblPr>
    <w:tcPr>
      <w:shd w:val="clear" w:color="auto" w:fill="E6E4DB" w:themeFill="accent6" w:themeFillTint="3F"/>
    </w:tcPr>
    <w:tblStylePr w:type="firstRow">
      <w:rPr>
        <w:b/>
        <w:bCs/>
        <w:color w:val="000000" w:themeColor="text1"/>
      </w:rPr>
      <w:tblPr/>
      <w:tcPr>
        <w:shd w:val="clear" w:color="auto" w:fill="F5F4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9E2" w:themeFill="accent6" w:themeFillTint="33"/>
      </w:tcPr>
    </w:tblStylePr>
    <w:tblStylePr w:type="band1Vert">
      <w:tblPr/>
      <w:tcPr>
        <w:shd w:val="clear" w:color="auto" w:fill="CEC9B7" w:themeFill="accent6" w:themeFillTint="7F"/>
      </w:tcPr>
    </w:tblStylePr>
    <w:tblStylePr w:type="band1Horz">
      <w:tblPr/>
      <w:tcPr>
        <w:tcBorders>
          <w:insideH w:val="single" w:sz="6" w:space="0" w:color="9D936F" w:themeColor="accent6"/>
          <w:insideV w:val="single" w:sz="6" w:space="0" w:color="9D936F" w:themeColor="accent6"/>
        </w:tcBorders>
        <w:shd w:val="clear" w:color="auto" w:fill="CEC9B7" w:themeFill="accent6" w:themeFillTint="7F"/>
      </w:tcPr>
    </w:tblStylePr>
    <w:tblStylePr w:type="nwCell">
      <w:tblPr/>
      <w:tcPr>
        <w:shd w:val="clear" w:color="auto" w:fill="FFFFFF" w:themeFill="background1"/>
      </w:tcPr>
    </w:tblStylePr>
  </w:style>
  <w:style w:type="table" w:customStyle="1" w:styleId="Strednmrieka31">
    <w:name w:val="Stredná mriežka 31"/>
    <w:basedOn w:val="Normlnatabuka"/>
    <w:uiPriority w:val="69"/>
    <w:rsid w:val="00D2157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customStyle="1" w:styleId="Strednmrieka3zvraznenie11">
    <w:name w:val="Stredná mriežka 3 – zvýraznenie 11"/>
    <w:basedOn w:val="Normlnatabuka"/>
    <w:uiPriority w:val="69"/>
    <w:rsid w:val="00D2157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E5EA"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97A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97A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97A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CBD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CBD6" w:themeFill="accent1" w:themeFillTint="7F"/>
      </w:tcPr>
    </w:tblStylePr>
  </w:style>
  <w:style w:type="table" w:customStyle="1" w:styleId="Strednmrieka3zvraznenie21">
    <w:name w:val="Stredná mriežka 3 – zvýraznenie 21"/>
    <w:basedOn w:val="Normlnatabuka"/>
    <w:uiPriority w:val="69"/>
    <w:rsid w:val="00D2157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2E2D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C8E6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C8E6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C8E6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5C6A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5C6AF" w:themeFill="accent2" w:themeFillTint="7F"/>
      </w:tcPr>
    </w:tblStylePr>
  </w:style>
  <w:style w:type="table" w:customStyle="1" w:styleId="Strednmrieka3zvraznenie31">
    <w:name w:val="Stredná mriežka 3 – zvýraznenie 31"/>
    <w:basedOn w:val="Normlnatabuka"/>
    <w:uiPriority w:val="69"/>
    <w:rsid w:val="00D2157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9D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A6A6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A6A6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A6A6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EB4A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EB4AD" w:themeFill="accent3" w:themeFillTint="7F"/>
      </w:tcPr>
    </w:tblStylePr>
  </w:style>
  <w:style w:type="table" w:customStyle="1" w:styleId="Strednmrieka3zvraznenie41">
    <w:name w:val="Stredná mriežka 3 – zvýraznenie 41"/>
    <w:basedOn w:val="Normlnatabuka"/>
    <w:uiPriority w:val="69"/>
    <w:rsid w:val="00D2157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CE4DA"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4936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4936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4936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9C9B6"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9C9B6" w:themeFill="accent4" w:themeFillTint="7F"/>
      </w:tcPr>
    </w:tblStylePr>
  </w:style>
  <w:style w:type="table" w:customStyle="1" w:styleId="Strednmrieka3zvraznenie51">
    <w:name w:val="Stredná mriežka 3 – zvýraznenie 51"/>
    <w:basedOn w:val="Normlnatabuka"/>
    <w:uiPriority w:val="69"/>
    <w:rsid w:val="00D2157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8DED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7787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7787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7787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BCB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BCBE" w:themeFill="accent5" w:themeFillTint="7F"/>
      </w:tcPr>
    </w:tblStylePr>
  </w:style>
  <w:style w:type="table" w:customStyle="1" w:styleId="Strednmrieka3zvraznenie61">
    <w:name w:val="Stredná mriežka 3 – zvýraznenie 61"/>
    <w:basedOn w:val="Normlnatabuka"/>
    <w:uiPriority w:val="69"/>
    <w:rsid w:val="00D21570"/>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4D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D936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D936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D936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EC9B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EC9B7" w:themeFill="accent6" w:themeFillTint="7F"/>
      </w:tcPr>
    </w:tblStylePr>
  </w:style>
  <w:style w:type="table" w:customStyle="1" w:styleId="Strednzoznam11">
    <w:name w:val="Stredný zoznam 11"/>
    <w:basedOn w:val="Normlnatabuka"/>
    <w:uiPriority w:val="65"/>
    <w:rsid w:val="00D21570"/>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212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Strednzoznam1zvraznenie11">
    <w:name w:val="Stredný zoznam 1 – zvýraznenie 11"/>
    <w:basedOn w:val="Normlnatabuka"/>
    <w:uiPriority w:val="65"/>
    <w:rsid w:val="00D21570"/>
    <w:pPr>
      <w:spacing w:after="0" w:line="240" w:lineRule="auto"/>
    </w:pPr>
    <w:rPr>
      <w:color w:val="000000" w:themeColor="text1"/>
    </w:rPr>
    <w:tblPr>
      <w:tblStyleRowBandSize w:val="1"/>
      <w:tblStyleColBandSize w:val="1"/>
      <w:tblInd w:w="0" w:type="dxa"/>
      <w:tblBorders>
        <w:top w:val="single" w:sz="8" w:space="0" w:color="7E97AD" w:themeColor="accent1"/>
        <w:bottom w:val="single" w:sz="8" w:space="0" w:color="7E97A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E97AD" w:themeColor="accent1"/>
        </w:tcBorders>
      </w:tcPr>
    </w:tblStylePr>
    <w:tblStylePr w:type="lastRow">
      <w:rPr>
        <w:b/>
        <w:bCs/>
        <w:color w:val="1F2123" w:themeColor="text2"/>
      </w:rPr>
      <w:tblPr/>
      <w:tcPr>
        <w:tcBorders>
          <w:top w:val="single" w:sz="8" w:space="0" w:color="7E97AD" w:themeColor="accent1"/>
          <w:bottom w:val="single" w:sz="8" w:space="0" w:color="7E97AD" w:themeColor="accent1"/>
        </w:tcBorders>
      </w:tcPr>
    </w:tblStylePr>
    <w:tblStylePr w:type="firstCol">
      <w:rPr>
        <w:b/>
        <w:bCs/>
      </w:rPr>
    </w:tblStylePr>
    <w:tblStylePr w:type="lastCol">
      <w:rPr>
        <w:b/>
        <w:bCs/>
      </w:rPr>
      <w:tblPr/>
      <w:tcPr>
        <w:tcBorders>
          <w:top w:val="single" w:sz="8" w:space="0" w:color="7E97AD" w:themeColor="accent1"/>
          <w:bottom w:val="single" w:sz="8" w:space="0" w:color="7E97AD" w:themeColor="accent1"/>
        </w:tcBorders>
      </w:tcPr>
    </w:tblStylePr>
    <w:tblStylePr w:type="band1Vert">
      <w:tblPr/>
      <w:tcPr>
        <w:shd w:val="clear" w:color="auto" w:fill="DFE5EA" w:themeFill="accent1" w:themeFillTint="3F"/>
      </w:tcPr>
    </w:tblStylePr>
    <w:tblStylePr w:type="band1Horz">
      <w:tblPr/>
      <w:tcPr>
        <w:shd w:val="clear" w:color="auto" w:fill="DFE5EA" w:themeFill="accent1" w:themeFillTint="3F"/>
      </w:tcPr>
    </w:tblStylePr>
  </w:style>
  <w:style w:type="table" w:customStyle="1" w:styleId="Strednzoznam1zvraznenie21">
    <w:name w:val="Stredný zoznam 1 – zvýraznenie 21"/>
    <w:basedOn w:val="Normlnatabuka"/>
    <w:uiPriority w:val="65"/>
    <w:rsid w:val="00D21570"/>
    <w:pPr>
      <w:spacing w:after="0" w:line="240" w:lineRule="auto"/>
    </w:pPr>
    <w:rPr>
      <w:color w:val="000000" w:themeColor="text1"/>
    </w:rPr>
    <w:tblPr>
      <w:tblStyleRowBandSize w:val="1"/>
      <w:tblStyleColBandSize w:val="1"/>
      <w:tblInd w:w="0" w:type="dxa"/>
      <w:tblBorders>
        <w:top w:val="single" w:sz="8" w:space="0" w:color="CC8E60" w:themeColor="accent2"/>
        <w:bottom w:val="single" w:sz="8" w:space="0" w:color="CC8E60"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C8E60" w:themeColor="accent2"/>
        </w:tcBorders>
      </w:tcPr>
    </w:tblStylePr>
    <w:tblStylePr w:type="lastRow">
      <w:rPr>
        <w:b/>
        <w:bCs/>
        <w:color w:val="1F2123" w:themeColor="text2"/>
      </w:rPr>
      <w:tblPr/>
      <w:tcPr>
        <w:tcBorders>
          <w:top w:val="single" w:sz="8" w:space="0" w:color="CC8E60" w:themeColor="accent2"/>
          <w:bottom w:val="single" w:sz="8" w:space="0" w:color="CC8E60" w:themeColor="accent2"/>
        </w:tcBorders>
      </w:tcPr>
    </w:tblStylePr>
    <w:tblStylePr w:type="firstCol">
      <w:rPr>
        <w:b/>
        <w:bCs/>
      </w:rPr>
    </w:tblStylePr>
    <w:tblStylePr w:type="lastCol">
      <w:rPr>
        <w:b/>
        <w:bCs/>
      </w:rPr>
      <w:tblPr/>
      <w:tcPr>
        <w:tcBorders>
          <w:top w:val="single" w:sz="8" w:space="0" w:color="CC8E60" w:themeColor="accent2"/>
          <w:bottom w:val="single" w:sz="8" w:space="0" w:color="CC8E60" w:themeColor="accent2"/>
        </w:tcBorders>
      </w:tcPr>
    </w:tblStylePr>
    <w:tblStylePr w:type="band1Vert">
      <w:tblPr/>
      <w:tcPr>
        <w:shd w:val="clear" w:color="auto" w:fill="F2E2D7" w:themeFill="accent2" w:themeFillTint="3F"/>
      </w:tcPr>
    </w:tblStylePr>
    <w:tblStylePr w:type="band1Horz">
      <w:tblPr/>
      <w:tcPr>
        <w:shd w:val="clear" w:color="auto" w:fill="F2E2D7" w:themeFill="accent2" w:themeFillTint="3F"/>
      </w:tcPr>
    </w:tblStylePr>
  </w:style>
  <w:style w:type="table" w:customStyle="1" w:styleId="Strednzoznam1zvraznenie31">
    <w:name w:val="Stredný zoznam 1 – zvýraznenie 31"/>
    <w:basedOn w:val="Normlnatabuka"/>
    <w:uiPriority w:val="65"/>
    <w:rsid w:val="00D21570"/>
    <w:pPr>
      <w:spacing w:after="0" w:line="240" w:lineRule="auto"/>
    </w:pPr>
    <w:rPr>
      <w:color w:val="000000" w:themeColor="text1"/>
    </w:rPr>
    <w:tblPr>
      <w:tblStyleRowBandSize w:val="1"/>
      <w:tblStyleColBandSize w:val="1"/>
      <w:tblInd w:w="0" w:type="dxa"/>
      <w:tblBorders>
        <w:top w:val="single" w:sz="8" w:space="0" w:color="7A6A60" w:themeColor="accent3"/>
        <w:bottom w:val="single" w:sz="8" w:space="0" w:color="7A6A60"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7A6A60" w:themeColor="accent3"/>
        </w:tcBorders>
      </w:tcPr>
    </w:tblStylePr>
    <w:tblStylePr w:type="lastRow">
      <w:rPr>
        <w:b/>
        <w:bCs/>
        <w:color w:val="1F2123" w:themeColor="text2"/>
      </w:rPr>
      <w:tblPr/>
      <w:tcPr>
        <w:tcBorders>
          <w:top w:val="single" w:sz="8" w:space="0" w:color="7A6A60" w:themeColor="accent3"/>
          <w:bottom w:val="single" w:sz="8" w:space="0" w:color="7A6A60" w:themeColor="accent3"/>
        </w:tcBorders>
      </w:tcPr>
    </w:tblStylePr>
    <w:tblStylePr w:type="firstCol">
      <w:rPr>
        <w:b/>
        <w:bCs/>
      </w:rPr>
    </w:tblStylePr>
    <w:tblStylePr w:type="lastCol">
      <w:rPr>
        <w:b/>
        <w:bCs/>
      </w:rPr>
      <w:tblPr/>
      <w:tcPr>
        <w:tcBorders>
          <w:top w:val="single" w:sz="8" w:space="0" w:color="7A6A60" w:themeColor="accent3"/>
          <w:bottom w:val="single" w:sz="8" w:space="0" w:color="7A6A60" w:themeColor="accent3"/>
        </w:tcBorders>
      </w:tcPr>
    </w:tblStylePr>
    <w:tblStylePr w:type="band1Vert">
      <w:tblPr/>
      <w:tcPr>
        <w:shd w:val="clear" w:color="auto" w:fill="DFD9D6" w:themeFill="accent3" w:themeFillTint="3F"/>
      </w:tcPr>
    </w:tblStylePr>
    <w:tblStylePr w:type="band1Horz">
      <w:tblPr/>
      <w:tcPr>
        <w:shd w:val="clear" w:color="auto" w:fill="DFD9D6" w:themeFill="accent3" w:themeFillTint="3F"/>
      </w:tcPr>
    </w:tblStylePr>
  </w:style>
  <w:style w:type="table" w:customStyle="1" w:styleId="Strednzoznam1zvraznenie41">
    <w:name w:val="Stredný zoznam 1 – zvýraznenie 41"/>
    <w:basedOn w:val="Normlnatabuka"/>
    <w:uiPriority w:val="65"/>
    <w:rsid w:val="00D21570"/>
    <w:pPr>
      <w:spacing w:after="0" w:line="240" w:lineRule="auto"/>
    </w:pPr>
    <w:rPr>
      <w:color w:val="000000" w:themeColor="text1"/>
    </w:rPr>
    <w:tblPr>
      <w:tblStyleRowBandSize w:val="1"/>
      <w:tblStyleColBandSize w:val="1"/>
      <w:tblInd w:w="0" w:type="dxa"/>
      <w:tblBorders>
        <w:top w:val="single" w:sz="8" w:space="0" w:color="B4936D" w:themeColor="accent4"/>
        <w:bottom w:val="single" w:sz="8" w:space="0" w:color="B4936D"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B4936D" w:themeColor="accent4"/>
        </w:tcBorders>
      </w:tcPr>
    </w:tblStylePr>
    <w:tblStylePr w:type="lastRow">
      <w:rPr>
        <w:b/>
        <w:bCs/>
        <w:color w:val="1F2123" w:themeColor="text2"/>
      </w:rPr>
      <w:tblPr/>
      <w:tcPr>
        <w:tcBorders>
          <w:top w:val="single" w:sz="8" w:space="0" w:color="B4936D" w:themeColor="accent4"/>
          <w:bottom w:val="single" w:sz="8" w:space="0" w:color="B4936D" w:themeColor="accent4"/>
        </w:tcBorders>
      </w:tcPr>
    </w:tblStylePr>
    <w:tblStylePr w:type="firstCol">
      <w:rPr>
        <w:b/>
        <w:bCs/>
      </w:rPr>
    </w:tblStylePr>
    <w:tblStylePr w:type="lastCol">
      <w:rPr>
        <w:b/>
        <w:bCs/>
      </w:rPr>
      <w:tblPr/>
      <w:tcPr>
        <w:tcBorders>
          <w:top w:val="single" w:sz="8" w:space="0" w:color="B4936D" w:themeColor="accent4"/>
          <w:bottom w:val="single" w:sz="8" w:space="0" w:color="B4936D" w:themeColor="accent4"/>
        </w:tcBorders>
      </w:tcPr>
    </w:tblStylePr>
    <w:tblStylePr w:type="band1Vert">
      <w:tblPr/>
      <w:tcPr>
        <w:shd w:val="clear" w:color="auto" w:fill="ECE4DA" w:themeFill="accent4" w:themeFillTint="3F"/>
      </w:tcPr>
    </w:tblStylePr>
    <w:tblStylePr w:type="band1Horz">
      <w:tblPr/>
      <w:tcPr>
        <w:shd w:val="clear" w:color="auto" w:fill="ECE4DA" w:themeFill="accent4" w:themeFillTint="3F"/>
      </w:tcPr>
    </w:tblStylePr>
  </w:style>
  <w:style w:type="table" w:customStyle="1" w:styleId="Strednzoznam1zvraznenie51">
    <w:name w:val="Stredný zoznam 1 – zvýraznenie 51"/>
    <w:basedOn w:val="Normlnatabuka"/>
    <w:uiPriority w:val="65"/>
    <w:rsid w:val="00D21570"/>
    <w:pPr>
      <w:spacing w:after="0" w:line="240" w:lineRule="auto"/>
    </w:pPr>
    <w:rPr>
      <w:color w:val="000000" w:themeColor="text1"/>
    </w:rPr>
    <w:tblPr>
      <w:tblStyleRowBandSize w:val="1"/>
      <w:tblStyleColBandSize w:val="1"/>
      <w:tblInd w:w="0" w:type="dxa"/>
      <w:tblBorders>
        <w:top w:val="single" w:sz="8" w:space="0" w:color="67787B" w:themeColor="accent5"/>
        <w:bottom w:val="single" w:sz="8" w:space="0" w:color="67787B"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67787B" w:themeColor="accent5"/>
        </w:tcBorders>
      </w:tcPr>
    </w:tblStylePr>
    <w:tblStylePr w:type="lastRow">
      <w:rPr>
        <w:b/>
        <w:bCs/>
        <w:color w:val="1F2123" w:themeColor="text2"/>
      </w:rPr>
      <w:tblPr/>
      <w:tcPr>
        <w:tcBorders>
          <w:top w:val="single" w:sz="8" w:space="0" w:color="67787B" w:themeColor="accent5"/>
          <w:bottom w:val="single" w:sz="8" w:space="0" w:color="67787B" w:themeColor="accent5"/>
        </w:tcBorders>
      </w:tcPr>
    </w:tblStylePr>
    <w:tblStylePr w:type="firstCol">
      <w:rPr>
        <w:b/>
        <w:bCs/>
      </w:rPr>
    </w:tblStylePr>
    <w:tblStylePr w:type="lastCol">
      <w:rPr>
        <w:b/>
        <w:bCs/>
      </w:rPr>
      <w:tblPr/>
      <w:tcPr>
        <w:tcBorders>
          <w:top w:val="single" w:sz="8" w:space="0" w:color="67787B" w:themeColor="accent5"/>
          <w:bottom w:val="single" w:sz="8" w:space="0" w:color="67787B" w:themeColor="accent5"/>
        </w:tcBorders>
      </w:tcPr>
    </w:tblStylePr>
    <w:tblStylePr w:type="band1Vert">
      <w:tblPr/>
      <w:tcPr>
        <w:shd w:val="clear" w:color="auto" w:fill="D8DEDF" w:themeFill="accent5" w:themeFillTint="3F"/>
      </w:tcPr>
    </w:tblStylePr>
    <w:tblStylePr w:type="band1Horz">
      <w:tblPr/>
      <w:tcPr>
        <w:shd w:val="clear" w:color="auto" w:fill="D8DEDF" w:themeFill="accent5" w:themeFillTint="3F"/>
      </w:tcPr>
    </w:tblStylePr>
  </w:style>
  <w:style w:type="table" w:customStyle="1" w:styleId="Strednzoznam1zvraznenie61">
    <w:name w:val="Stredný zoznam 1 – zvýraznenie 61"/>
    <w:basedOn w:val="Normlnatabuka"/>
    <w:uiPriority w:val="65"/>
    <w:rsid w:val="00D21570"/>
    <w:pPr>
      <w:spacing w:after="0" w:line="240" w:lineRule="auto"/>
    </w:pPr>
    <w:rPr>
      <w:color w:val="000000" w:themeColor="text1"/>
    </w:rPr>
    <w:tblPr>
      <w:tblStyleRowBandSize w:val="1"/>
      <w:tblStyleColBandSize w:val="1"/>
      <w:tblInd w:w="0" w:type="dxa"/>
      <w:tblBorders>
        <w:top w:val="single" w:sz="8" w:space="0" w:color="9D936F" w:themeColor="accent6"/>
        <w:bottom w:val="single" w:sz="8" w:space="0" w:color="9D936F"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D936F" w:themeColor="accent6"/>
        </w:tcBorders>
      </w:tcPr>
    </w:tblStylePr>
    <w:tblStylePr w:type="lastRow">
      <w:rPr>
        <w:b/>
        <w:bCs/>
        <w:color w:val="1F2123" w:themeColor="text2"/>
      </w:rPr>
      <w:tblPr/>
      <w:tcPr>
        <w:tcBorders>
          <w:top w:val="single" w:sz="8" w:space="0" w:color="9D936F" w:themeColor="accent6"/>
          <w:bottom w:val="single" w:sz="8" w:space="0" w:color="9D936F" w:themeColor="accent6"/>
        </w:tcBorders>
      </w:tcPr>
    </w:tblStylePr>
    <w:tblStylePr w:type="firstCol">
      <w:rPr>
        <w:b/>
        <w:bCs/>
      </w:rPr>
    </w:tblStylePr>
    <w:tblStylePr w:type="lastCol">
      <w:rPr>
        <w:b/>
        <w:bCs/>
      </w:rPr>
      <w:tblPr/>
      <w:tcPr>
        <w:tcBorders>
          <w:top w:val="single" w:sz="8" w:space="0" w:color="9D936F" w:themeColor="accent6"/>
          <w:bottom w:val="single" w:sz="8" w:space="0" w:color="9D936F" w:themeColor="accent6"/>
        </w:tcBorders>
      </w:tcPr>
    </w:tblStylePr>
    <w:tblStylePr w:type="band1Vert">
      <w:tblPr/>
      <w:tcPr>
        <w:shd w:val="clear" w:color="auto" w:fill="E6E4DB" w:themeFill="accent6" w:themeFillTint="3F"/>
      </w:tcPr>
    </w:tblStylePr>
    <w:tblStylePr w:type="band1Horz">
      <w:tblPr/>
      <w:tcPr>
        <w:shd w:val="clear" w:color="auto" w:fill="E6E4DB" w:themeFill="accent6" w:themeFillTint="3F"/>
      </w:tcPr>
    </w:tblStylePr>
  </w:style>
  <w:style w:type="table" w:customStyle="1" w:styleId="Strednzoznam21">
    <w:name w:val="Stredný zoznam 21"/>
    <w:basedOn w:val="Normlnatabuka"/>
    <w:uiPriority w:val="66"/>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rednzoznam2zvraznenie11">
    <w:name w:val="Stredný zoznam 2 – zvýraznenie 11"/>
    <w:basedOn w:val="Normlnatabuka"/>
    <w:uiPriority w:val="66"/>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E97AD" w:themeColor="accent1"/>
        <w:left w:val="single" w:sz="8" w:space="0" w:color="7E97AD" w:themeColor="accent1"/>
        <w:bottom w:val="single" w:sz="8" w:space="0" w:color="7E97AD" w:themeColor="accent1"/>
        <w:right w:val="single" w:sz="8" w:space="0" w:color="7E97A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7E97AD" w:themeColor="accent1"/>
          <w:right w:val="nil"/>
          <w:insideH w:val="nil"/>
          <w:insideV w:val="nil"/>
        </w:tcBorders>
        <w:shd w:val="clear" w:color="auto" w:fill="FFFFFF" w:themeFill="background1"/>
      </w:tcPr>
    </w:tblStylePr>
    <w:tblStylePr w:type="lastRow">
      <w:tblPr/>
      <w:tcPr>
        <w:tcBorders>
          <w:top w:val="single" w:sz="8" w:space="0" w:color="7E97A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97AD" w:themeColor="accent1"/>
          <w:insideH w:val="nil"/>
          <w:insideV w:val="nil"/>
        </w:tcBorders>
        <w:shd w:val="clear" w:color="auto" w:fill="FFFFFF" w:themeFill="background1"/>
      </w:tcPr>
    </w:tblStylePr>
    <w:tblStylePr w:type="lastCol">
      <w:tblPr/>
      <w:tcPr>
        <w:tcBorders>
          <w:top w:val="nil"/>
          <w:left w:val="single" w:sz="8" w:space="0" w:color="7E97A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E5EA" w:themeFill="accent1" w:themeFillTint="3F"/>
      </w:tcPr>
    </w:tblStylePr>
    <w:tblStylePr w:type="band1Horz">
      <w:tblPr/>
      <w:tcPr>
        <w:tcBorders>
          <w:top w:val="nil"/>
          <w:bottom w:val="nil"/>
          <w:insideH w:val="nil"/>
          <w:insideV w:val="nil"/>
        </w:tcBorders>
        <w:shd w:val="clear" w:color="auto" w:fill="DFE5EA"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rednzoznam2zvraznenie21">
    <w:name w:val="Stredný zoznam 2 – zvýraznenie 21"/>
    <w:basedOn w:val="Normlnatabuka"/>
    <w:uiPriority w:val="66"/>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C8E60" w:themeColor="accent2"/>
        <w:left w:val="single" w:sz="8" w:space="0" w:color="CC8E60" w:themeColor="accent2"/>
        <w:bottom w:val="single" w:sz="8" w:space="0" w:color="CC8E60" w:themeColor="accent2"/>
        <w:right w:val="single" w:sz="8" w:space="0" w:color="CC8E60"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C8E60" w:themeColor="accent2"/>
          <w:right w:val="nil"/>
          <w:insideH w:val="nil"/>
          <w:insideV w:val="nil"/>
        </w:tcBorders>
        <w:shd w:val="clear" w:color="auto" w:fill="FFFFFF" w:themeFill="background1"/>
      </w:tcPr>
    </w:tblStylePr>
    <w:tblStylePr w:type="lastRow">
      <w:tblPr/>
      <w:tcPr>
        <w:tcBorders>
          <w:top w:val="single" w:sz="8" w:space="0" w:color="CC8E60"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C8E60" w:themeColor="accent2"/>
          <w:insideH w:val="nil"/>
          <w:insideV w:val="nil"/>
        </w:tcBorders>
        <w:shd w:val="clear" w:color="auto" w:fill="FFFFFF" w:themeFill="background1"/>
      </w:tcPr>
    </w:tblStylePr>
    <w:tblStylePr w:type="lastCol">
      <w:tblPr/>
      <w:tcPr>
        <w:tcBorders>
          <w:top w:val="nil"/>
          <w:left w:val="single" w:sz="8" w:space="0" w:color="CC8E6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2E2D7" w:themeFill="accent2" w:themeFillTint="3F"/>
      </w:tcPr>
    </w:tblStylePr>
    <w:tblStylePr w:type="band1Horz">
      <w:tblPr/>
      <w:tcPr>
        <w:tcBorders>
          <w:top w:val="nil"/>
          <w:bottom w:val="nil"/>
          <w:insideH w:val="nil"/>
          <w:insideV w:val="nil"/>
        </w:tcBorders>
        <w:shd w:val="clear" w:color="auto" w:fill="F2E2D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rednzoznam2zvraznenie31">
    <w:name w:val="Stredný zoznam 2 – zvýraznenie 31"/>
    <w:basedOn w:val="Normlnatabuka"/>
    <w:uiPriority w:val="66"/>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7A6A60" w:themeColor="accent3"/>
        <w:left w:val="single" w:sz="8" w:space="0" w:color="7A6A60" w:themeColor="accent3"/>
        <w:bottom w:val="single" w:sz="8" w:space="0" w:color="7A6A60" w:themeColor="accent3"/>
        <w:right w:val="single" w:sz="8" w:space="0" w:color="7A6A60"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7A6A60" w:themeColor="accent3"/>
          <w:right w:val="nil"/>
          <w:insideH w:val="nil"/>
          <w:insideV w:val="nil"/>
        </w:tcBorders>
        <w:shd w:val="clear" w:color="auto" w:fill="FFFFFF" w:themeFill="background1"/>
      </w:tcPr>
    </w:tblStylePr>
    <w:tblStylePr w:type="lastRow">
      <w:tblPr/>
      <w:tcPr>
        <w:tcBorders>
          <w:top w:val="single" w:sz="8" w:space="0" w:color="7A6A60"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A6A60" w:themeColor="accent3"/>
          <w:insideH w:val="nil"/>
          <w:insideV w:val="nil"/>
        </w:tcBorders>
        <w:shd w:val="clear" w:color="auto" w:fill="FFFFFF" w:themeFill="background1"/>
      </w:tcPr>
    </w:tblStylePr>
    <w:tblStylePr w:type="lastCol">
      <w:tblPr/>
      <w:tcPr>
        <w:tcBorders>
          <w:top w:val="nil"/>
          <w:left w:val="single" w:sz="8" w:space="0" w:color="7A6A6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9D6" w:themeFill="accent3" w:themeFillTint="3F"/>
      </w:tcPr>
    </w:tblStylePr>
    <w:tblStylePr w:type="band1Horz">
      <w:tblPr/>
      <w:tcPr>
        <w:tcBorders>
          <w:top w:val="nil"/>
          <w:bottom w:val="nil"/>
          <w:insideH w:val="nil"/>
          <w:insideV w:val="nil"/>
        </w:tcBorders>
        <w:shd w:val="clear" w:color="auto" w:fill="DFD9D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rednzoznam2zvraznenie41">
    <w:name w:val="Stredný zoznam 2 – zvýraznenie 41"/>
    <w:basedOn w:val="Normlnatabuka"/>
    <w:uiPriority w:val="66"/>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B4936D" w:themeColor="accent4"/>
        <w:left w:val="single" w:sz="8" w:space="0" w:color="B4936D" w:themeColor="accent4"/>
        <w:bottom w:val="single" w:sz="8" w:space="0" w:color="B4936D" w:themeColor="accent4"/>
        <w:right w:val="single" w:sz="8" w:space="0" w:color="B4936D"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B4936D" w:themeColor="accent4"/>
          <w:right w:val="nil"/>
          <w:insideH w:val="nil"/>
          <w:insideV w:val="nil"/>
        </w:tcBorders>
        <w:shd w:val="clear" w:color="auto" w:fill="FFFFFF" w:themeFill="background1"/>
      </w:tcPr>
    </w:tblStylePr>
    <w:tblStylePr w:type="lastRow">
      <w:tblPr/>
      <w:tcPr>
        <w:tcBorders>
          <w:top w:val="single" w:sz="8" w:space="0" w:color="B4936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4936D" w:themeColor="accent4"/>
          <w:insideH w:val="nil"/>
          <w:insideV w:val="nil"/>
        </w:tcBorders>
        <w:shd w:val="clear" w:color="auto" w:fill="FFFFFF" w:themeFill="background1"/>
      </w:tcPr>
    </w:tblStylePr>
    <w:tblStylePr w:type="lastCol">
      <w:tblPr/>
      <w:tcPr>
        <w:tcBorders>
          <w:top w:val="nil"/>
          <w:left w:val="single" w:sz="8" w:space="0" w:color="B4936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CE4DA" w:themeFill="accent4" w:themeFillTint="3F"/>
      </w:tcPr>
    </w:tblStylePr>
    <w:tblStylePr w:type="band1Horz">
      <w:tblPr/>
      <w:tcPr>
        <w:tcBorders>
          <w:top w:val="nil"/>
          <w:bottom w:val="nil"/>
          <w:insideH w:val="nil"/>
          <w:insideV w:val="nil"/>
        </w:tcBorders>
        <w:shd w:val="clear" w:color="auto" w:fill="ECE4DA"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rednzoznam2zvraznenie51">
    <w:name w:val="Stredný zoznam 2 – zvýraznenie 51"/>
    <w:basedOn w:val="Normlnatabuka"/>
    <w:uiPriority w:val="66"/>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67787B" w:themeColor="accent5"/>
        <w:left w:val="single" w:sz="8" w:space="0" w:color="67787B" w:themeColor="accent5"/>
        <w:bottom w:val="single" w:sz="8" w:space="0" w:color="67787B" w:themeColor="accent5"/>
        <w:right w:val="single" w:sz="8" w:space="0" w:color="67787B"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67787B" w:themeColor="accent5"/>
          <w:right w:val="nil"/>
          <w:insideH w:val="nil"/>
          <w:insideV w:val="nil"/>
        </w:tcBorders>
        <w:shd w:val="clear" w:color="auto" w:fill="FFFFFF" w:themeFill="background1"/>
      </w:tcPr>
    </w:tblStylePr>
    <w:tblStylePr w:type="lastRow">
      <w:tblPr/>
      <w:tcPr>
        <w:tcBorders>
          <w:top w:val="single" w:sz="8" w:space="0" w:color="67787B"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7787B" w:themeColor="accent5"/>
          <w:insideH w:val="nil"/>
          <w:insideV w:val="nil"/>
        </w:tcBorders>
        <w:shd w:val="clear" w:color="auto" w:fill="FFFFFF" w:themeFill="background1"/>
      </w:tcPr>
    </w:tblStylePr>
    <w:tblStylePr w:type="lastCol">
      <w:tblPr/>
      <w:tcPr>
        <w:tcBorders>
          <w:top w:val="nil"/>
          <w:left w:val="single" w:sz="8" w:space="0" w:color="67787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EDF" w:themeFill="accent5" w:themeFillTint="3F"/>
      </w:tcPr>
    </w:tblStylePr>
    <w:tblStylePr w:type="band1Horz">
      <w:tblPr/>
      <w:tcPr>
        <w:tcBorders>
          <w:top w:val="nil"/>
          <w:bottom w:val="nil"/>
          <w:insideH w:val="nil"/>
          <w:insideV w:val="nil"/>
        </w:tcBorders>
        <w:shd w:val="clear" w:color="auto" w:fill="D8DED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rednzoznam2zvraznenie61">
    <w:name w:val="Stredný zoznam 2 – zvýraznenie 61"/>
    <w:basedOn w:val="Normlnatabuka"/>
    <w:uiPriority w:val="66"/>
    <w:rsid w:val="00D21570"/>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D936F" w:themeColor="accent6"/>
        <w:left w:val="single" w:sz="8" w:space="0" w:color="9D936F" w:themeColor="accent6"/>
        <w:bottom w:val="single" w:sz="8" w:space="0" w:color="9D936F" w:themeColor="accent6"/>
        <w:right w:val="single" w:sz="8" w:space="0" w:color="9D936F"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9D936F" w:themeColor="accent6"/>
          <w:right w:val="nil"/>
          <w:insideH w:val="nil"/>
          <w:insideV w:val="nil"/>
        </w:tcBorders>
        <w:shd w:val="clear" w:color="auto" w:fill="FFFFFF" w:themeFill="background1"/>
      </w:tcPr>
    </w:tblStylePr>
    <w:tblStylePr w:type="lastRow">
      <w:tblPr/>
      <w:tcPr>
        <w:tcBorders>
          <w:top w:val="single" w:sz="8" w:space="0" w:color="9D936F"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D936F" w:themeColor="accent6"/>
          <w:insideH w:val="nil"/>
          <w:insideV w:val="nil"/>
        </w:tcBorders>
        <w:shd w:val="clear" w:color="auto" w:fill="FFFFFF" w:themeFill="background1"/>
      </w:tcPr>
    </w:tblStylePr>
    <w:tblStylePr w:type="lastCol">
      <w:tblPr/>
      <w:tcPr>
        <w:tcBorders>
          <w:top w:val="nil"/>
          <w:left w:val="single" w:sz="8" w:space="0" w:color="9D936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4DB" w:themeFill="accent6" w:themeFillTint="3F"/>
      </w:tcPr>
    </w:tblStylePr>
    <w:tblStylePr w:type="band1Horz">
      <w:tblPr/>
      <w:tcPr>
        <w:tcBorders>
          <w:top w:val="nil"/>
          <w:bottom w:val="nil"/>
          <w:insideH w:val="nil"/>
          <w:insideV w:val="nil"/>
        </w:tcBorders>
        <w:shd w:val="clear" w:color="auto" w:fill="E6E4D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Strednpodfarbenie11">
    <w:name w:val="Stredné podfarbenie 11"/>
    <w:basedOn w:val="Normlnatabuka"/>
    <w:uiPriority w:val="63"/>
    <w:rsid w:val="00D21570"/>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Strednpodfarbenie1zvraznenie11">
    <w:name w:val="Stredné podfarbenie 1 – zvýraznenie 11"/>
    <w:basedOn w:val="Normlnatabuka"/>
    <w:uiPriority w:val="63"/>
    <w:rsid w:val="00D21570"/>
    <w:pPr>
      <w:spacing w:after="0" w:line="240" w:lineRule="auto"/>
    </w:pPr>
    <w:tblPr>
      <w:tblStyleRowBandSize w:val="1"/>
      <w:tblStyleColBandSize w:val="1"/>
      <w:tblInd w:w="0" w:type="dxa"/>
      <w:tbl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single" w:sz="8" w:space="0" w:color="9EB0C1"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shd w:val="clear" w:color="auto" w:fill="7E97AD" w:themeFill="accent1"/>
      </w:tcPr>
    </w:tblStylePr>
    <w:tblStylePr w:type="lastRow">
      <w:pPr>
        <w:spacing w:before="0" w:after="0" w:line="240" w:lineRule="auto"/>
      </w:pPr>
      <w:rPr>
        <w:b/>
        <w:bCs/>
      </w:rPr>
      <w:tblPr/>
      <w:tcPr>
        <w:tcBorders>
          <w:top w:val="double" w:sz="6" w:space="0" w:color="9EB0C1" w:themeColor="accent1" w:themeTint="BF"/>
          <w:left w:val="single" w:sz="8" w:space="0" w:color="9EB0C1" w:themeColor="accent1" w:themeTint="BF"/>
          <w:bottom w:val="single" w:sz="8" w:space="0" w:color="9EB0C1" w:themeColor="accent1" w:themeTint="BF"/>
          <w:right w:val="single" w:sz="8" w:space="0" w:color="9EB0C1" w:themeColor="accent1" w:themeTint="BF"/>
          <w:insideH w:val="nil"/>
          <w:insideV w:val="nil"/>
        </w:tcBorders>
      </w:tcPr>
    </w:tblStylePr>
    <w:tblStylePr w:type="firstCol">
      <w:rPr>
        <w:b/>
        <w:bCs/>
      </w:rPr>
    </w:tblStylePr>
    <w:tblStylePr w:type="lastCol">
      <w:rPr>
        <w:b/>
        <w:bCs/>
      </w:rPr>
    </w:tblStylePr>
    <w:tblStylePr w:type="band1Vert">
      <w:tblPr/>
      <w:tcPr>
        <w:shd w:val="clear" w:color="auto" w:fill="DFE5EA" w:themeFill="accent1" w:themeFillTint="3F"/>
      </w:tcPr>
    </w:tblStylePr>
    <w:tblStylePr w:type="band1Horz">
      <w:tblPr/>
      <w:tcPr>
        <w:tcBorders>
          <w:insideH w:val="nil"/>
          <w:insideV w:val="nil"/>
        </w:tcBorders>
        <w:shd w:val="clear" w:color="auto" w:fill="DFE5EA" w:themeFill="accent1" w:themeFillTint="3F"/>
      </w:tcPr>
    </w:tblStylePr>
    <w:tblStylePr w:type="band2Horz">
      <w:tblPr/>
      <w:tcPr>
        <w:tcBorders>
          <w:insideH w:val="nil"/>
          <w:insideV w:val="nil"/>
        </w:tcBorders>
      </w:tcPr>
    </w:tblStylePr>
  </w:style>
  <w:style w:type="table" w:customStyle="1" w:styleId="Strednpodfarbenie1zvraznenie21">
    <w:name w:val="Stredné podfarbenie 1 – zvýraznenie 21"/>
    <w:basedOn w:val="Normlnatabuka"/>
    <w:uiPriority w:val="63"/>
    <w:rsid w:val="00D21570"/>
    <w:pPr>
      <w:spacing w:after="0" w:line="240" w:lineRule="auto"/>
    </w:pPr>
    <w:tblPr>
      <w:tblStyleRowBandSize w:val="1"/>
      <w:tblStyleColBandSize w:val="1"/>
      <w:tblInd w:w="0" w:type="dxa"/>
      <w:tbl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single" w:sz="8" w:space="0" w:color="D8AA87"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shd w:val="clear" w:color="auto" w:fill="CC8E60" w:themeFill="accent2"/>
      </w:tcPr>
    </w:tblStylePr>
    <w:tblStylePr w:type="lastRow">
      <w:pPr>
        <w:spacing w:before="0" w:after="0" w:line="240" w:lineRule="auto"/>
      </w:pPr>
      <w:rPr>
        <w:b/>
        <w:bCs/>
      </w:rPr>
      <w:tblPr/>
      <w:tcPr>
        <w:tcBorders>
          <w:top w:val="double" w:sz="6" w:space="0" w:color="D8AA87" w:themeColor="accent2" w:themeTint="BF"/>
          <w:left w:val="single" w:sz="8" w:space="0" w:color="D8AA87" w:themeColor="accent2" w:themeTint="BF"/>
          <w:bottom w:val="single" w:sz="8" w:space="0" w:color="D8AA87" w:themeColor="accent2" w:themeTint="BF"/>
          <w:right w:val="single" w:sz="8" w:space="0" w:color="D8AA87" w:themeColor="accent2" w:themeTint="BF"/>
          <w:insideH w:val="nil"/>
          <w:insideV w:val="nil"/>
        </w:tcBorders>
      </w:tcPr>
    </w:tblStylePr>
    <w:tblStylePr w:type="firstCol">
      <w:rPr>
        <w:b/>
        <w:bCs/>
      </w:rPr>
    </w:tblStylePr>
    <w:tblStylePr w:type="lastCol">
      <w:rPr>
        <w:b/>
        <w:bCs/>
      </w:rPr>
    </w:tblStylePr>
    <w:tblStylePr w:type="band1Vert">
      <w:tblPr/>
      <w:tcPr>
        <w:shd w:val="clear" w:color="auto" w:fill="F2E2D7" w:themeFill="accent2" w:themeFillTint="3F"/>
      </w:tcPr>
    </w:tblStylePr>
    <w:tblStylePr w:type="band1Horz">
      <w:tblPr/>
      <w:tcPr>
        <w:tcBorders>
          <w:insideH w:val="nil"/>
          <w:insideV w:val="nil"/>
        </w:tcBorders>
        <w:shd w:val="clear" w:color="auto" w:fill="F2E2D7" w:themeFill="accent2" w:themeFillTint="3F"/>
      </w:tcPr>
    </w:tblStylePr>
    <w:tblStylePr w:type="band2Horz">
      <w:tblPr/>
      <w:tcPr>
        <w:tcBorders>
          <w:insideH w:val="nil"/>
          <w:insideV w:val="nil"/>
        </w:tcBorders>
      </w:tcPr>
    </w:tblStylePr>
  </w:style>
  <w:style w:type="table" w:customStyle="1" w:styleId="Strednpodfarbenie1zvraznenie31">
    <w:name w:val="Stredné podfarbenie 1 – zvýraznenie 31"/>
    <w:basedOn w:val="Normlnatabuka"/>
    <w:uiPriority w:val="63"/>
    <w:rsid w:val="00D21570"/>
    <w:pPr>
      <w:spacing w:after="0" w:line="240" w:lineRule="auto"/>
    </w:pPr>
    <w:tblPr>
      <w:tblStyleRowBandSize w:val="1"/>
      <w:tblStyleColBandSize w:val="1"/>
      <w:tblInd w:w="0" w:type="dxa"/>
      <w:tbl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single" w:sz="8" w:space="0" w:color="9E8E84"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shd w:val="clear" w:color="auto" w:fill="7A6A60" w:themeFill="accent3"/>
      </w:tcPr>
    </w:tblStylePr>
    <w:tblStylePr w:type="lastRow">
      <w:pPr>
        <w:spacing w:before="0" w:after="0" w:line="240" w:lineRule="auto"/>
      </w:pPr>
      <w:rPr>
        <w:b/>
        <w:bCs/>
      </w:rPr>
      <w:tblPr/>
      <w:tcPr>
        <w:tcBorders>
          <w:top w:val="double" w:sz="6" w:space="0" w:color="9E8E84" w:themeColor="accent3" w:themeTint="BF"/>
          <w:left w:val="single" w:sz="8" w:space="0" w:color="9E8E84" w:themeColor="accent3" w:themeTint="BF"/>
          <w:bottom w:val="single" w:sz="8" w:space="0" w:color="9E8E84" w:themeColor="accent3" w:themeTint="BF"/>
          <w:right w:val="single" w:sz="8" w:space="0" w:color="9E8E8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FD9D6" w:themeFill="accent3" w:themeFillTint="3F"/>
      </w:tcPr>
    </w:tblStylePr>
    <w:tblStylePr w:type="band1Horz">
      <w:tblPr/>
      <w:tcPr>
        <w:tcBorders>
          <w:insideH w:val="nil"/>
          <w:insideV w:val="nil"/>
        </w:tcBorders>
        <w:shd w:val="clear" w:color="auto" w:fill="DFD9D6" w:themeFill="accent3" w:themeFillTint="3F"/>
      </w:tcPr>
    </w:tblStylePr>
    <w:tblStylePr w:type="band2Horz">
      <w:tblPr/>
      <w:tcPr>
        <w:tcBorders>
          <w:insideH w:val="nil"/>
          <w:insideV w:val="nil"/>
        </w:tcBorders>
      </w:tcPr>
    </w:tblStylePr>
  </w:style>
  <w:style w:type="table" w:customStyle="1" w:styleId="Strednpodfarbenie1zvraznenie41">
    <w:name w:val="Stredné podfarbenie 1 – zvýraznenie 41"/>
    <w:basedOn w:val="Normlnatabuka"/>
    <w:uiPriority w:val="63"/>
    <w:rsid w:val="00D21570"/>
    <w:pPr>
      <w:spacing w:after="0" w:line="240" w:lineRule="auto"/>
    </w:pPr>
    <w:tblPr>
      <w:tblStyleRowBandSize w:val="1"/>
      <w:tblStyleColBandSize w:val="1"/>
      <w:tblInd w:w="0" w:type="dxa"/>
      <w:tbl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single" w:sz="8" w:space="0" w:color="C6AD91"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shd w:val="clear" w:color="auto" w:fill="B4936D" w:themeFill="accent4"/>
      </w:tcPr>
    </w:tblStylePr>
    <w:tblStylePr w:type="lastRow">
      <w:pPr>
        <w:spacing w:before="0" w:after="0" w:line="240" w:lineRule="auto"/>
      </w:pPr>
      <w:rPr>
        <w:b/>
        <w:bCs/>
      </w:rPr>
      <w:tblPr/>
      <w:tcPr>
        <w:tcBorders>
          <w:top w:val="double" w:sz="6" w:space="0" w:color="C6AD91" w:themeColor="accent4" w:themeTint="BF"/>
          <w:left w:val="single" w:sz="8" w:space="0" w:color="C6AD91" w:themeColor="accent4" w:themeTint="BF"/>
          <w:bottom w:val="single" w:sz="8" w:space="0" w:color="C6AD91" w:themeColor="accent4" w:themeTint="BF"/>
          <w:right w:val="single" w:sz="8" w:space="0" w:color="C6AD91" w:themeColor="accent4" w:themeTint="BF"/>
          <w:insideH w:val="nil"/>
          <w:insideV w:val="nil"/>
        </w:tcBorders>
      </w:tcPr>
    </w:tblStylePr>
    <w:tblStylePr w:type="firstCol">
      <w:rPr>
        <w:b/>
        <w:bCs/>
      </w:rPr>
    </w:tblStylePr>
    <w:tblStylePr w:type="lastCol">
      <w:rPr>
        <w:b/>
        <w:bCs/>
      </w:rPr>
    </w:tblStylePr>
    <w:tblStylePr w:type="band1Vert">
      <w:tblPr/>
      <w:tcPr>
        <w:shd w:val="clear" w:color="auto" w:fill="ECE4DA" w:themeFill="accent4" w:themeFillTint="3F"/>
      </w:tcPr>
    </w:tblStylePr>
    <w:tblStylePr w:type="band1Horz">
      <w:tblPr/>
      <w:tcPr>
        <w:tcBorders>
          <w:insideH w:val="nil"/>
          <w:insideV w:val="nil"/>
        </w:tcBorders>
        <w:shd w:val="clear" w:color="auto" w:fill="ECE4DA" w:themeFill="accent4" w:themeFillTint="3F"/>
      </w:tcPr>
    </w:tblStylePr>
    <w:tblStylePr w:type="band2Horz">
      <w:tblPr/>
      <w:tcPr>
        <w:tcBorders>
          <w:insideH w:val="nil"/>
          <w:insideV w:val="nil"/>
        </w:tcBorders>
      </w:tcPr>
    </w:tblStylePr>
  </w:style>
  <w:style w:type="table" w:customStyle="1" w:styleId="Strednpodfarbenie1zvraznenie51">
    <w:name w:val="Stredné podfarbenie 1 – zvýraznenie 51"/>
    <w:basedOn w:val="Normlnatabuka"/>
    <w:uiPriority w:val="63"/>
    <w:rsid w:val="00D21570"/>
    <w:pPr>
      <w:spacing w:after="0" w:line="240" w:lineRule="auto"/>
    </w:pPr>
    <w:tblPr>
      <w:tblStyleRowBandSize w:val="1"/>
      <w:tblStyleColBandSize w:val="1"/>
      <w:tblInd w:w="0" w:type="dxa"/>
      <w:tbl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single" w:sz="8" w:space="0" w:color="8B9B9E"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shd w:val="clear" w:color="auto" w:fill="67787B" w:themeFill="accent5"/>
      </w:tcPr>
    </w:tblStylePr>
    <w:tblStylePr w:type="lastRow">
      <w:pPr>
        <w:spacing w:before="0" w:after="0" w:line="240" w:lineRule="auto"/>
      </w:pPr>
      <w:rPr>
        <w:b/>
        <w:bCs/>
      </w:rPr>
      <w:tblPr/>
      <w:tcPr>
        <w:tcBorders>
          <w:top w:val="double" w:sz="6" w:space="0" w:color="8B9B9E" w:themeColor="accent5" w:themeTint="BF"/>
          <w:left w:val="single" w:sz="8" w:space="0" w:color="8B9B9E" w:themeColor="accent5" w:themeTint="BF"/>
          <w:bottom w:val="single" w:sz="8" w:space="0" w:color="8B9B9E" w:themeColor="accent5" w:themeTint="BF"/>
          <w:right w:val="single" w:sz="8" w:space="0" w:color="8B9B9E" w:themeColor="accent5" w:themeTint="BF"/>
          <w:insideH w:val="nil"/>
          <w:insideV w:val="nil"/>
        </w:tcBorders>
      </w:tcPr>
    </w:tblStylePr>
    <w:tblStylePr w:type="firstCol">
      <w:rPr>
        <w:b/>
        <w:bCs/>
      </w:rPr>
    </w:tblStylePr>
    <w:tblStylePr w:type="lastCol">
      <w:rPr>
        <w:b/>
        <w:bCs/>
      </w:rPr>
    </w:tblStylePr>
    <w:tblStylePr w:type="band1Vert">
      <w:tblPr/>
      <w:tcPr>
        <w:shd w:val="clear" w:color="auto" w:fill="D8DEDF" w:themeFill="accent5" w:themeFillTint="3F"/>
      </w:tcPr>
    </w:tblStylePr>
    <w:tblStylePr w:type="band1Horz">
      <w:tblPr/>
      <w:tcPr>
        <w:tcBorders>
          <w:insideH w:val="nil"/>
          <w:insideV w:val="nil"/>
        </w:tcBorders>
        <w:shd w:val="clear" w:color="auto" w:fill="D8DEDF" w:themeFill="accent5" w:themeFillTint="3F"/>
      </w:tcPr>
    </w:tblStylePr>
    <w:tblStylePr w:type="band2Horz">
      <w:tblPr/>
      <w:tcPr>
        <w:tcBorders>
          <w:insideH w:val="nil"/>
          <w:insideV w:val="nil"/>
        </w:tcBorders>
      </w:tcPr>
    </w:tblStylePr>
  </w:style>
  <w:style w:type="table" w:customStyle="1" w:styleId="Strednpodfarbenie1zvraznenie6">
    <w:name w:val="Stredné podfarbenie 1 – zvýraznenie 6"/>
    <w:basedOn w:val="Normlnatabuka"/>
    <w:uiPriority w:val="63"/>
    <w:rsid w:val="00D21570"/>
    <w:pPr>
      <w:spacing w:after="0" w:line="240" w:lineRule="auto"/>
    </w:pPr>
    <w:tblPr>
      <w:tblStyleRowBandSize w:val="1"/>
      <w:tblStyleColBandSize w:val="1"/>
      <w:tblInd w:w="0" w:type="dxa"/>
      <w:tbl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single" w:sz="8" w:space="0" w:color="B5AE93"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shd w:val="clear" w:color="auto" w:fill="9D936F" w:themeFill="accent6"/>
      </w:tcPr>
    </w:tblStylePr>
    <w:tblStylePr w:type="lastRow">
      <w:pPr>
        <w:spacing w:before="0" w:after="0" w:line="240" w:lineRule="auto"/>
      </w:pPr>
      <w:rPr>
        <w:b/>
        <w:bCs/>
      </w:rPr>
      <w:tblPr/>
      <w:tcPr>
        <w:tcBorders>
          <w:top w:val="double" w:sz="6" w:space="0" w:color="B5AE93" w:themeColor="accent6" w:themeTint="BF"/>
          <w:left w:val="single" w:sz="8" w:space="0" w:color="B5AE93" w:themeColor="accent6" w:themeTint="BF"/>
          <w:bottom w:val="single" w:sz="8" w:space="0" w:color="B5AE93" w:themeColor="accent6" w:themeTint="BF"/>
          <w:right w:val="single" w:sz="8" w:space="0" w:color="B5AE93"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E4DB" w:themeFill="accent6" w:themeFillTint="3F"/>
      </w:tcPr>
    </w:tblStylePr>
    <w:tblStylePr w:type="band1Horz">
      <w:tblPr/>
      <w:tcPr>
        <w:tcBorders>
          <w:insideH w:val="nil"/>
          <w:insideV w:val="nil"/>
        </w:tcBorders>
        <w:shd w:val="clear" w:color="auto" w:fill="E6E4DB" w:themeFill="accent6" w:themeFillTint="3F"/>
      </w:tcPr>
    </w:tblStylePr>
    <w:tblStylePr w:type="band2Horz">
      <w:tblPr/>
      <w:tcPr>
        <w:tcBorders>
          <w:insideH w:val="nil"/>
          <w:insideV w:val="nil"/>
        </w:tcBorders>
      </w:tcPr>
    </w:tblStylePr>
  </w:style>
  <w:style w:type="table" w:customStyle="1" w:styleId="Strednpodfarbenie21">
    <w:name w:val="Stredné podfarbenie 21"/>
    <w:basedOn w:val="Normlnatabuka"/>
    <w:uiPriority w:val="64"/>
    <w:rsid w:val="00D2157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2zvraznenie11">
    <w:name w:val="Stredné podfarbenie 2 – zvýraznenie 11"/>
    <w:basedOn w:val="Normlnatabuka"/>
    <w:uiPriority w:val="64"/>
    <w:rsid w:val="00D2157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97A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E97AD" w:themeFill="accent1"/>
      </w:tcPr>
    </w:tblStylePr>
    <w:tblStylePr w:type="lastCol">
      <w:rPr>
        <w:b/>
        <w:bCs/>
        <w:color w:val="FFFFFF" w:themeColor="background1"/>
      </w:rPr>
      <w:tblPr/>
      <w:tcPr>
        <w:tcBorders>
          <w:left w:val="nil"/>
          <w:right w:val="nil"/>
          <w:insideH w:val="nil"/>
          <w:insideV w:val="nil"/>
        </w:tcBorders>
        <w:shd w:val="clear" w:color="auto" w:fill="7E97A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2zvraznenie21">
    <w:name w:val="Stredné podfarbenie 2 – zvýraznenie 21"/>
    <w:basedOn w:val="Normlnatabuka"/>
    <w:uiPriority w:val="64"/>
    <w:rsid w:val="00D2157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C8E6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C8E60" w:themeFill="accent2"/>
      </w:tcPr>
    </w:tblStylePr>
    <w:tblStylePr w:type="lastCol">
      <w:rPr>
        <w:b/>
        <w:bCs/>
        <w:color w:val="FFFFFF" w:themeColor="background1"/>
      </w:rPr>
      <w:tblPr/>
      <w:tcPr>
        <w:tcBorders>
          <w:left w:val="nil"/>
          <w:right w:val="nil"/>
          <w:insideH w:val="nil"/>
          <w:insideV w:val="nil"/>
        </w:tcBorders>
        <w:shd w:val="clear" w:color="auto" w:fill="CC8E6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2zvraznenie31">
    <w:name w:val="Stredné podfarbenie 2 – zvýraznenie 31"/>
    <w:basedOn w:val="Normlnatabuka"/>
    <w:uiPriority w:val="64"/>
    <w:rsid w:val="00D2157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A6A6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A6A60" w:themeFill="accent3"/>
      </w:tcPr>
    </w:tblStylePr>
    <w:tblStylePr w:type="lastCol">
      <w:rPr>
        <w:b/>
        <w:bCs/>
        <w:color w:val="FFFFFF" w:themeColor="background1"/>
      </w:rPr>
      <w:tblPr/>
      <w:tcPr>
        <w:tcBorders>
          <w:left w:val="nil"/>
          <w:right w:val="nil"/>
          <w:insideH w:val="nil"/>
          <w:insideV w:val="nil"/>
        </w:tcBorders>
        <w:shd w:val="clear" w:color="auto" w:fill="7A6A6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2zvraznenie41">
    <w:name w:val="Stredné podfarbenie 2 – zvýraznenie 41"/>
    <w:basedOn w:val="Normlnatabuka"/>
    <w:uiPriority w:val="64"/>
    <w:rsid w:val="00D2157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4936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4936D" w:themeFill="accent4"/>
      </w:tcPr>
    </w:tblStylePr>
    <w:tblStylePr w:type="lastCol">
      <w:rPr>
        <w:b/>
        <w:bCs/>
        <w:color w:val="FFFFFF" w:themeColor="background1"/>
      </w:rPr>
      <w:tblPr/>
      <w:tcPr>
        <w:tcBorders>
          <w:left w:val="nil"/>
          <w:right w:val="nil"/>
          <w:insideH w:val="nil"/>
          <w:insideV w:val="nil"/>
        </w:tcBorders>
        <w:shd w:val="clear" w:color="auto" w:fill="B4936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2zvraznenie51">
    <w:name w:val="Stredné podfarbenie 2 – zvýraznenie 51"/>
    <w:basedOn w:val="Normlnatabuka"/>
    <w:uiPriority w:val="64"/>
    <w:rsid w:val="00D2157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7787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7787B" w:themeFill="accent5"/>
      </w:tcPr>
    </w:tblStylePr>
    <w:tblStylePr w:type="lastCol">
      <w:rPr>
        <w:b/>
        <w:bCs/>
        <w:color w:val="FFFFFF" w:themeColor="background1"/>
      </w:rPr>
      <w:tblPr/>
      <w:tcPr>
        <w:tcBorders>
          <w:left w:val="nil"/>
          <w:right w:val="nil"/>
          <w:insideH w:val="nil"/>
          <w:insideV w:val="nil"/>
        </w:tcBorders>
        <w:shd w:val="clear" w:color="auto" w:fill="67787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Strednpodfarbenie2zvraznenie6">
    <w:name w:val="Stredné podfarbenie 2 – zvýraznenie 6"/>
    <w:basedOn w:val="Normlnatabuka"/>
    <w:uiPriority w:val="64"/>
    <w:rsid w:val="00D2157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D936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D936F" w:themeFill="accent6"/>
      </w:tcPr>
    </w:tblStylePr>
    <w:tblStylePr w:type="lastCol">
      <w:rPr>
        <w:b/>
        <w:bCs/>
        <w:color w:val="FFFFFF" w:themeColor="background1"/>
      </w:rPr>
      <w:tblPr/>
      <w:tcPr>
        <w:tcBorders>
          <w:left w:val="nil"/>
          <w:right w:val="nil"/>
          <w:insideH w:val="nil"/>
          <w:insideV w:val="nil"/>
        </w:tcBorders>
        <w:shd w:val="clear" w:color="auto" w:fill="9D936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Hlavikasprvy1">
    <w:name w:val="Hlavička správy1"/>
    <w:basedOn w:val="Normlny"/>
    <w:link w:val="Znakhlavikysprvy"/>
    <w:uiPriority w:val="99"/>
    <w:semiHidden/>
    <w:unhideWhenUsed/>
    <w:rsid w:val="00D21570"/>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Znakhlavikysprvy">
    <w:name w:val="Znak hlavičky správy"/>
    <w:basedOn w:val="Predvolenpsmoodseku"/>
    <w:link w:val="Hlavikasprvy1"/>
    <w:uiPriority w:val="99"/>
    <w:semiHidden/>
    <w:rsid w:val="00D21570"/>
    <w:rPr>
      <w:rFonts w:asciiTheme="majorHAnsi" w:eastAsiaTheme="majorEastAsia" w:hAnsiTheme="majorHAnsi" w:cstheme="majorBidi"/>
      <w:sz w:val="24"/>
      <w:shd w:val="pct20" w:color="auto" w:fill="auto"/>
    </w:rPr>
  </w:style>
  <w:style w:type="paragraph" w:customStyle="1" w:styleId="Normlnywebov1">
    <w:name w:val="Normálny (webový)1"/>
    <w:basedOn w:val="Normlny"/>
    <w:uiPriority w:val="99"/>
    <w:semiHidden/>
    <w:unhideWhenUsed/>
    <w:rsid w:val="00D21570"/>
    <w:rPr>
      <w:rFonts w:ascii="Times New Roman" w:hAnsi="Times New Roman" w:cs="Times New Roman"/>
      <w:sz w:val="24"/>
    </w:rPr>
  </w:style>
  <w:style w:type="paragraph" w:customStyle="1" w:styleId="Normlnysozarkami1">
    <w:name w:val="Normálny so zarážkami1"/>
    <w:basedOn w:val="Normlny"/>
    <w:uiPriority w:val="99"/>
    <w:semiHidden/>
    <w:unhideWhenUsed/>
    <w:rsid w:val="00D21570"/>
    <w:pPr>
      <w:ind w:left="720"/>
    </w:pPr>
  </w:style>
  <w:style w:type="paragraph" w:customStyle="1" w:styleId="Hlavikapoznmky">
    <w:name w:val="Hlavička poznámky"/>
    <w:basedOn w:val="Normlny"/>
    <w:next w:val="Normlny"/>
    <w:link w:val="Znakhlavikypoznmky"/>
    <w:uiPriority w:val="99"/>
    <w:semiHidden/>
    <w:unhideWhenUsed/>
    <w:rsid w:val="00D21570"/>
    <w:pPr>
      <w:spacing w:after="0" w:line="240" w:lineRule="auto"/>
    </w:pPr>
  </w:style>
  <w:style w:type="character" w:customStyle="1" w:styleId="Znakhlavikypoznmky">
    <w:name w:val="Znak hlavičky poznámky"/>
    <w:basedOn w:val="Predvolenpsmoodseku"/>
    <w:link w:val="Hlavikapoznmky"/>
    <w:uiPriority w:val="99"/>
    <w:semiHidden/>
    <w:rsid w:val="00D21570"/>
  </w:style>
  <w:style w:type="character" w:customStyle="1" w:styleId="slostrany">
    <w:name w:val="číslo strany"/>
    <w:basedOn w:val="Predvolenpsmoodseku"/>
    <w:uiPriority w:val="99"/>
    <w:semiHidden/>
    <w:unhideWhenUsed/>
    <w:rsid w:val="00D21570"/>
  </w:style>
  <w:style w:type="paragraph" w:customStyle="1" w:styleId="Obyajntext1">
    <w:name w:val="Obyčajný text1"/>
    <w:basedOn w:val="Normlny"/>
    <w:link w:val="Znakobyajnhotextu"/>
    <w:uiPriority w:val="99"/>
    <w:semiHidden/>
    <w:unhideWhenUsed/>
    <w:rsid w:val="00D21570"/>
    <w:pPr>
      <w:spacing w:after="0" w:line="240" w:lineRule="auto"/>
    </w:pPr>
    <w:rPr>
      <w:rFonts w:ascii="Consolas" w:hAnsi="Consolas" w:cs="Consolas"/>
    </w:rPr>
  </w:style>
  <w:style w:type="character" w:customStyle="1" w:styleId="Znakobyajnhotextu">
    <w:name w:val="Znak obyčajného textu"/>
    <w:basedOn w:val="Predvolenpsmoodseku"/>
    <w:link w:val="Obyajntext1"/>
    <w:uiPriority w:val="99"/>
    <w:semiHidden/>
    <w:rsid w:val="00D21570"/>
    <w:rPr>
      <w:rFonts w:ascii="Consolas" w:hAnsi="Consolas" w:cs="Consolas"/>
      <w:sz w:val="21"/>
    </w:rPr>
  </w:style>
  <w:style w:type="paragraph" w:customStyle="1" w:styleId="Oslovenie1">
    <w:name w:val="Oslovenie1"/>
    <w:basedOn w:val="Normlny"/>
    <w:next w:val="Normlny"/>
    <w:link w:val="Znakoslovenia"/>
    <w:uiPriority w:val="99"/>
    <w:semiHidden/>
    <w:unhideWhenUsed/>
    <w:rsid w:val="00D21570"/>
  </w:style>
  <w:style w:type="character" w:customStyle="1" w:styleId="Znakoslovenia">
    <w:name w:val="Znak oslovenia"/>
    <w:basedOn w:val="Predvolenpsmoodseku"/>
    <w:link w:val="Oslovenie1"/>
    <w:uiPriority w:val="99"/>
    <w:semiHidden/>
    <w:rsid w:val="00D21570"/>
  </w:style>
  <w:style w:type="paragraph" w:customStyle="1" w:styleId="Podpis1">
    <w:name w:val="Podpis1"/>
    <w:basedOn w:val="Normlny"/>
    <w:link w:val="Znakpodpisu"/>
    <w:uiPriority w:val="9"/>
    <w:unhideWhenUsed/>
    <w:rsid w:val="00D21570"/>
    <w:pPr>
      <w:spacing w:before="720" w:after="0" w:line="312" w:lineRule="auto"/>
      <w:contextualSpacing/>
    </w:pPr>
  </w:style>
  <w:style w:type="character" w:customStyle="1" w:styleId="Znakpodpisu">
    <w:name w:val="Znak podpisu"/>
    <w:basedOn w:val="Predvolenpsmoodseku"/>
    <w:link w:val="Podpis1"/>
    <w:uiPriority w:val="9"/>
    <w:rsid w:val="00D21570"/>
    <w:rPr>
      <w:kern w:val="20"/>
    </w:rPr>
  </w:style>
  <w:style w:type="character" w:customStyle="1" w:styleId="Siln1">
    <w:name w:val="Silný1"/>
    <w:basedOn w:val="Predvolenpsmoodseku"/>
    <w:uiPriority w:val="1"/>
    <w:unhideWhenUsed/>
    <w:rsid w:val="00D21570"/>
    <w:rPr>
      <w:b/>
      <w:bCs/>
    </w:rPr>
  </w:style>
  <w:style w:type="paragraph" w:customStyle="1" w:styleId="Podtitul1">
    <w:name w:val="Podtitul1"/>
    <w:basedOn w:val="Normlny"/>
    <w:next w:val="Normlny"/>
    <w:link w:val="Znakpodtitulu"/>
    <w:uiPriority w:val="19"/>
    <w:unhideWhenUsed/>
    <w:rsid w:val="00D21570"/>
    <w:pPr>
      <w:numPr>
        <w:ilvl w:val="1"/>
      </w:numPr>
      <w:ind w:left="144" w:right="720"/>
    </w:pPr>
    <w:rPr>
      <w:rFonts w:asciiTheme="majorHAnsi" w:eastAsiaTheme="majorEastAsia" w:hAnsiTheme="majorHAnsi" w:cstheme="majorBidi"/>
      <w:caps/>
      <w:color w:val="7E97AD" w:themeColor="accent1"/>
      <w:sz w:val="64"/>
    </w:rPr>
  </w:style>
  <w:style w:type="character" w:customStyle="1" w:styleId="Znakpodtitulu">
    <w:name w:val="Znak podtitulu"/>
    <w:basedOn w:val="Predvolenpsmoodseku"/>
    <w:link w:val="Podtitul1"/>
    <w:uiPriority w:val="19"/>
    <w:rsid w:val="00D21570"/>
    <w:rPr>
      <w:rFonts w:asciiTheme="majorHAnsi" w:eastAsiaTheme="majorEastAsia" w:hAnsiTheme="majorHAnsi" w:cstheme="majorBidi"/>
      <w:caps/>
      <w:color w:val="7E97AD" w:themeColor="accent1"/>
      <w:kern w:val="20"/>
      <w:sz w:val="64"/>
    </w:rPr>
  </w:style>
  <w:style w:type="character" w:customStyle="1" w:styleId="Jemnzvraznenie1">
    <w:name w:val="Jemné zvýraznenie1"/>
    <w:basedOn w:val="Predvolenpsmoodseku"/>
    <w:uiPriority w:val="19"/>
    <w:semiHidden/>
    <w:unhideWhenUsed/>
    <w:rsid w:val="00D21570"/>
    <w:rPr>
      <w:i/>
      <w:iCs/>
      <w:color w:val="808080" w:themeColor="text1" w:themeTint="7F"/>
    </w:rPr>
  </w:style>
  <w:style w:type="character" w:customStyle="1" w:styleId="Jemnodkaz1">
    <w:name w:val="Jemný odkaz1"/>
    <w:basedOn w:val="Predvolenpsmoodseku"/>
    <w:uiPriority w:val="31"/>
    <w:semiHidden/>
    <w:unhideWhenUsed/>
    <w:rsid w:val="00D21570"/>
    <w:rPr>
      <w:smallCaps/>
      <w:color w:val="CC8E60" w:themeColor="accent2"/>
      <w:u w:val="single"/>
    </w:rPr>
  </w:style>
  <w:style w:type="table" w:customStyle="1" w:styleId="Tabukaspriestorovmiefektmi11">
    <w:name w:val="Tabuľka s priestorovými efektmi 11"/>
    <w:basedOn w:val="Normlnatabuka"/>
    <w:uiPriority w:val="99"/>
    <w:semiHidden/>
    <w:unhideWhenUsed/>
    <w:rsid w:val="00D21570"/>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Tabukaspriestorovmiefektmi21">
    <w:name w:val="Tabuľka s priestorovými efektmi 21"/>
    <w:basedOn w:val="Normlnatabuka"/>
    <w:uiPriority w:val="99"/>
    <w:semiHidden/>
    <w:unhideWhenUsed/>
    <w:rsid w:val="00D21570"/>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ukaspriestorovmiefektmi31">
    <w:name w:val="Tabuľka s priestorovými efektmi 31"/>
    <w:basedOn w:val="Normlnatabuka"/>
    <w:uiPriority w:val="99"/>
    <w:semiHidden/>
    <w:unhideWhenUsed/>
    <w:rsid w:val="00D21570"/>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Klasicktabuka11">
    <w:name w:val="Klasická tabuľka 11"/>
    <w:basedOn w:val="Normlnatabuka"/>
    <w:uiPriority w:val="99"/>
    <w:semiHidden/>
    <w:unhideWhenUsed/>
    <w:rsid w:val="00D2157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Klasicktabuka21">
    <w:name w:val="Klasická tabuľka 21"/>
    <w:basedOn w:val="Normlnatabuka"/>
    <w:uiPriority w:val="99"/>
    <w:semiHidden/>
    <w:unhideWhenUsed/>
    <w:rsid w:val="00D21570"/>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Klasicktabuka31">
    <w:name w:val="Klasická tabuľka 31"/>
    <w:basedOn w:val="Normlnatabuka"/>
    <w:uiPriority w:val="99"/>
    <w:semiHidden/>
    <w:unhideWhenUsed/>
    <w:rsid w:val="00D2157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Klasicktabuka41">
    <w:name w:val="Klasická tabuľka 41"/>
    <w:basedOn w:val="Normlnatabuka"/>
    <w:uiPriority w:val="99"/>
    <w:semiHidden/>
    <w:unhideWhenUsed/>
    <w:rsid w:val="00D2157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Farebntabuka11">
    <w:name w:val="Farebná tabuľka 11"/>
    <w:basedOn w:val="Normlnatabuka"/>
    <w:uiPriority w:val="99"/>
    <w:semiHidden/>
    <w:unhideWhenUsed/>
    <w:rsid w:val="00D21570"/>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Farebntabuka21">
    <w:name w:val="Farebná tabuľka 21"/>
    <w:basedOn w:val="Normlnatabuka"/>
    <w:uiPriority w:val="99"/>
    <w:semiHidden/>
    <w:unhideWhenUsed/>
    <w:rsid w:val="00D21570"/>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Farebntabuka31">
    <w:name w:val="Farebná tabuľka 31"/>
    <w:basedOn w:val="Normlnatabuka"/>
    <w:uiPriority w:val="99"/>
    <w:semiHidden/>
    <w:unhideWhenUsed/>
    <w:rsid w:val="00D21570"/>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Stpcetabuky11">
    <w:name w:val="Stĺpce tabuľky 11"/>
    <w:basedOn w:val="Normlnatabuka"/>
    <w:uiPriority w:val="99"/>
    <w:semiHidden/>
    <w:unhideWhenUsed/>
    <w:rsid w:val="00D21570"/>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pcetabuky21">
    <w:name w:val="Stĺpce tabuľky 21"/>
    <w:basedOn w:val="Normlnatabuka"/>
    <w:uiPriority w:val="99"/>
    <w:semiHidden/>
    <w:unhideWhenUsed/>
    <w:rsid w:val="00D21570"/>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Stpcetabuky31">
    <w:name w:val="Stĺpce tabuľky 31"/>
    <w:basedOn w:val="Normlnatabuka"/>
    <w:uiPriority w:val="99"/>
    <w:semiHidden/>
    <w:unhideWhenUsed/>
    <w:rsid w:val="00D21570"/>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Stpcetabuky41">
    <w:name w:val="Stĺpce tabuľky 41"/>
    <w:basedOn w:val="Normlnatabuka"/>
    <w:uiPriority w:val="99"/>
    <w:semiHidden/>
    <w:unhideWhenUsed/>
    <w:rsid w:val="00D21570"/>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Stpcetabuky51">
    <w:name w:val="Stĺpce tabuľky 51"/>
    <w:basedOn w:val="Normlnatabuka"/>
    <w:uiPriority w:val="99"/>
    <w:semiHidden/>
    <w:unhideWhenUsed/>
    <w:rsid w:val="00D2157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Moderntabuka1">
    <w:name w:val="Moderná tabuľka1"/>
    <w:basedOn w:val="Normlnatabuka"/>
    <w:uiPriority w:val="99"/>
    <w:semiHidden/>
    <w:unhideWhenUsed/>
    <w:rsid w:val="00D21570"/>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Elegantntabuka1">
    <w:name w:val="Elegantná tabuľka1"/>
    <w:basedOn w:val="Normlnatabuka"/>
    <w:uiPriority w:val="99"/>
    <w:semiHidden/>
    <w:unhideWhenUsed/>
    <w:rsid w:val="00D21570"/>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Mriekatabuky11">
    <w:name w:val="Mriežka tabuľky 11"/>
    <w:basedOn w:val="Normlnatabuka"/>
    <w:uiPriority w:val="99"/>
    <w:semiHidden/>
    <w:unhideWhenUsed/>
    <w:rsid w:val="00D2157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Mriekatabuky21">
    <w:name w:val="Mriežka tabuľky 21"/>
    <w:basedOn w:val="Normlnatabuka"/>
    <w:uiPriority w:val="99"/>
    <w:semiHidden/>
    <w:unhideWhenUsed/>
    <w:rsid w:val="00D21570"/>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Mriekatabuky31">
    <w:name w:val="Mriežka tabuľky 31"/>
    <w:basedOn w:val="Normlnatabuka"/>
    <w:uiPriority w:val="99"/>
    <w:semiHidden/>
    <w:unhideWhenUsed/>
    <w:rsid w:val="00D21570"/>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Mriekatabuky41">
    <w:name w:val="Mriežka tabuľky 41"/>
    <w:basedOn w:val="Normlnatabuka"/>
    <w:uiPriority w:val="99"/>
    <w:semiHidden/>
    <w:unhideWhenUsed/>
    <w:rsid w:val="00D21570"/>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Mriekatabuky51">
    <w:name w:val="Mriežka tabuľky 51"/>
    <w:basedOn w:val="Normlnatabuka"/>
    <w:uiPriority w:val="99"/>
    <w:semiHidden/>
    <w:unhideWhenUsed/>
    <w:rsid w:val="00D21570"/>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Mriekatabuky61">
    <w:name w:val="Mriežka tabuľky 61"/>
    <w:basedOn w:val="Normlnatabuka"/>
    <w:uiPriority w:val="99"/>
    <w:semiHidden/>
    <w:unhideWhenUsed/>
    <w:rsid w:val="00D21570"/>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Mriekatabuky71">
    <w:name w:val="Mriežka tabuľky 71"/>
    <w:basedOn w:val="Normlnatabuka"/>
    <w:uiPriority w:val="99"/>
    <w:semiHidden/>
    <w:unhideWhenUsed/>
    <w:rsid w:val="00D21570"/>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Mriekatabuky81">
    <w:name w:val="Mriežka tabuľky 81"/>
    <w:basedOn w:val="Normlnatabuka"/>
    <w:uiPriority w:val="99"/>
    <w:semiHidden/>
    <w:unhideWhenUsed/>
    <w:rsid w:val="00D2157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ukaakozoznam11">
    <w:name w:val="Tabuľka ako zoznam 11"/>
    <w:basedOn w:val="Normlnatabuka"/>
    <w:uiPriority w:val="99"/>
    <w:semiHidden/>
    <w:unhideWhenUsed/>
    <w:rsid w:val="00D21570"/>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ukaakozoznam21">
    <w:name w:val="Tabuľka ako zoznam 21"/>
    <w:basedOn w:val="Normlnatabuka"/>
    <w:uiPriority w:val="99"/>
    <w:semiHidden/>
    <w:unhideWhenUsed/>
    <w:rsid w:val="00D21570"/>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ukaakozoznam31">
    <w:name w:val="Tabuľka ako zoznam 31"/>
    <w:basedOn w:val="Normlnatabuka"/>
    <w:uiPriority w:val="99"/>
    <w:semiHidden/>
    <w:unhideWhenUsed/>
    <w:rsid w:val="00D21570"/>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ukaakozoznam41">
    <w:name w:val="Tabuľka ako zoznam 41"/>
    <w:basedOn w:val="Normlnatabuka"/>
    <w:uiPriority w:val="99"/>
    <w:semiHidden/>
    <w:unhideWhenUsed/>
    <w:rsid w:val="00D21570"/>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ukaakozoznam51">
    <w:name w:val="Tabuľka ako zoznam 51"/>
    <w:basedOn w:val="Normlnatabuka"/>
    <w:uiPriority w:val="99"/>
    <w:semiHidden/>
    <w:unhideWhenUsed/>
    <w:rsid w:val="00D21570"/>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ukaakozoznam61">
    <w:name w:val="Tabuľka ako zoznam 61"/>
    <w:basedOn w:val="Normlnatabuka"/>
    <w:uiPriority w:val="99"/>
    <w:semiHidden/>
    <w:unhideWhenUsed/>
    <w:rsid w:val="00D21570"/>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Tabukaakozoznam71">
    <w:name w:val="Tabuľka ako zoznam 71"/>
    <w:basedOn w:val="Normlnatabuka"/>
    <w:uiPriority w:val="99"/>
    <w:semiHidden/>
    <w:unhideWhenUsed/>
    <w:rsid w:val="00D21570"/>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ukaakozoznam81">
    <w:name w:val="Tabuľka ako zoznam 81"/>
    <w:basedOn w:val="Normlnatabuka"/>
    <w:uiPriority w:val="99"/>
    <w:semiHidden/>
    <w:unhideWhenUsed/>
    <w:rsid w:val="00D21570"/>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zoznamcitci">
    <w:name w:val="zoznam citácií"/>
    <w:basedOn w:val="Normlny"/>
    <w:next w:val="Normlny"/>
    <w:uiPriority w:val="99"/>
    <w:semiHidden/>
    <w:unhideWhenUsed/>
    <w:rsid w:val="00D21570"/>
    <w:pPr>
      <w:spacing w:after="0"/>
      <w:ind w:left="220" w:hanging="220"/>
    </w:pPr>
  </w:style>
  <w:style w:type="paragraph" w:customStyle="1" w:styleId="zoznamobrzkov">
    <w:name w:val="zoznam obrázkov"/>
    <w:basedOn w:val="Normlny"/>
    <w:next w:val="Normlny"/>
    <w:uiPriority w:val="99"/>
    <w:semiHidden/>
    <w:unhideWhenUsed/>
    <w:rsid w:val="00D21570"/>
    <w:pPr>
      <w:spacing w:after="0"/>
    </w:pPr>
  </w:style>
  <w:style w:type="table" w:customStyle="1" w:styleId="Profesionlnatabuka1">
    <w:name w:val="Profesionálna tabuľka1"/>
    <w:basedOn w:val="Normlnatabuka"/>
    <w:uiPriority w:val="99"/>
    <w:semiHidden/>
    <w:unhideWhenUsed/>
    <w:rsid w:val="00D21570"/>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Jednoduchtabuka11">
    <w:name w:val="Jednoduchá tabuľka 11"/>
    <w:basedOn w:val="Normlnatabuka"/>
    <w:uiPriority w:val="99"/>
    <w:semiHidden/>
    <w:unhideWhenUsed/>
    <w:rsid w:val="00D21570"/>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Jednoduchtabuka21">
    <w:name w:val="Jednoduchá tabuľka 21"/>
    <w:basedOn w:val="Normlnatabuka"/>
    <w:uiPriority w:val="99"/>
    <w:semiHidden/>
    <w:unhideWhenUsed/>
    <w:rsid w:val="00D21570"/>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Jednoduchtabuka31">
    <w:name w:val="Jednoduchá tabuľka 31"/>
    <w:basedOn w:val="Normlnatabuka"/>
    <w:uiPriority w:val="99"/>
    <w:semiHidden/>
    <w:unhideWhenUsed/>
    <w:rsid w:val="00D2157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Detailntabuka11">
    <w:name w:val="Detailná tabuľka 11"/>
    <w:basedOn w:val="Normlnatabuka"/>
    <w:uiPriority w:val="99"/>
    <w:semiHidden/>
    <w:unhideWhenUsed/>
    <w:rsid w:val="00D21570"/>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tailntabuka21">
    <w:name w:val="Detailná tabuľka 21"/>
    <w:basedOn w:val="Normlnatabuka"/>
    <w:uiPriority w:val="99"/>
    <w:semiHidden/>
    <w:unhideWhenUsed/>
    <w:rsid w:val="00D21570"/>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Motvtabuky1">
    <w:name w:val="Motív tabuľky1"/>
    <w:basedOn w:val="Normlnatabuka"/>
    <w:uiPriority w:val="99"/>
    <w:semiHidden/>
    <w:unhideWhenUsed/>
    <w:rsid w:val="00D215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Webovtabuka11">
    <w:name w:val="Webová tabuľka 11"/>
    <w:basedOn w:val="Normlnatabuka"/>
    <w:uiPriority w:val="99"/>
    <w:semiHidden/>
    <w:unhideWhenUsed/>
    <w:rsid w:val="00D21570"/>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ovtabuka21">
    <w:name w:val="Webová tabuľka 21"/>
    <w:basedOn w:val="Normlnatabuka"/>
    <w:uiPriority w:val="99"/>
    <w:semiHidden/>
    <w:unhideWhenUsed/>
    <w:rsid w:val="00D21570"/>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Webovtabuka31">
    <w:name w:val="Webová tabuľka 31"/>
    <w:basedOn w:val="Normlnatabuka"/>
    <w:uiPriority w:val="99"/>
    <w:semiHidden/>
    <w:unhideWhenUsed/>
    <w:rsid w:val="00D21570"/>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Nzov1">
    <w:name w:val="Názov1"/>
    <w:basedOn w:val="Normlny"/>
    <w:next w:val="Normlny"/>
    <w:link w:val="Znaknzvu"/>
    <w:uiPriority w:val="19"/>
    <w:unhideWhenUsed/>
    <w:rsid w:val="00D21570"/>
    <w:pPr>
      <w:pBdr>
        <w:top w:val="single" w:sz="4" w:space="10" w:color="7E97AD" w:themeColor="accent1"/>
        <w:left w:val="single" w:sz="4" w:space="5" w:color="7E97AD" w:themeColor="accent1"/>
        <w:bottom w:val="single" w:sz="4" w:space="10" w:color="7E97AD" w:themeColor="accent1"/>
        <w:right w:val="single" w:sz="4" w:space="5" w:color="7E97AD" w:themeColor="accent1"/>
      </w:pBdr>
      <w:shd w:val="clear" w:color="auto" w:fill="7E97AD" w:themeFill="accent1"/>
      <w:spacing w:before="240" w:after="240" w:line="1200" w:lineRule="exact"/>
      <w:ind w:left="115" w:right="115"/>
    </w:pPr>
    <w:rPr>
      <w:rFonts w:asciiTheme="majorHAnsi" w:eastAsiaTheme="majorEastAsia" w:hAnsiTheme="majorHAnsi" w:cstheme="majorBidi"/>
      <w:caps/>
      <w:color w:val="FFFFFF" w:themeColor="background1"/>
      <w:spacing w:val="40"/>
      <w:kern w:val="28"/>
      <w:sz w:val="136"/>
    </w:rPr>
  </w:style>
  <w:style w:type="character" w:customStyle="1" w:styleId="Znaknzvu">
    <w:name w:val="Znak názvu"/>
    <w:basedOn w:val="Predvolenpsmoodseku"/>
    <w:link w:val="Nzov1"/>
    <w:uiPriority w:val="19"/>
    <w:rsid w:val="00D21570"/>
    <w:rPr>
      <w:rFonts w:asciiTheme="majorHAnsi" w:eastAsiaTheme="majorEastAsia" w:hAnsiTheme="majorHAnsi" w:cstheme="majorBidi"/>
      <w:caps/>
      <w:color w:val="FFFFFF" w:themeColor="background1"/>
      <w:spacing w:val="40"/>
      <w:kern w:val="28"/>
      <w:sz w:val="136"/>
      <w:shd w:val="clear" w:color="auto" w:fill="7E97AD" w:themeFill="accent1"/>
    </w:rPr>
  </w:style>
  <w:style w:type="paragraph" w:customStyle="1" w:styleId="hlavikazoznamucitci">
    <w:name w:val="hlavička zoznamu citácií"/>
    <w:basedOn w:val="Normlny"/>
    <w:next w:val="Normlny"/>
    <w:uiPriority w:val="99"/>
    <w:semiHidden/>
    <w:unhideWhenUsed/>
    <w:rsid w:val="00D21570"/>
    <w:pPr>
      <w:spacing w:before="120"/>
    </w:pPr>
    <w:rPr>
      <w:rFonts w:asciiTheme="majorHAnsi" w:eastAsiaTheme="majorEastAsia" w:hAnsiTheme="majorHAnsi" w:cstheme="majorBidi"/>
      <w:b/>
      <w:bCs/>
      <w:sz w:val="24"/>
    </w:rPr>
  </w:style>
  <w:style w:type="paragraph" w:customStyle="1" w:styleId="obsah1">
    <w:name w:val="obsah 1"/>
    <w:basedOn w:val="Normlny"/>
    <w:next w:val="Normlny"/>
    <w:autoRedefine/>
    <w:uiPriority w:val="39"/>
    <w:unhideWhenUsed/>
    <w:rsid w:val="00D21570"/>
    <w:pPr>
      <w:tabs>
        <w:tab w:val="right" w:leader="underscore" w:pos="9090"/>
      </w:tabs>
      <w:spacing w:after="100"/>
    </w:pPr>
    <w:rPr>
      <w:color w:val="7F7F7F" w:themeColor="text1" w:themeTint="80"/>
    </w:rPr>
  </w:style>
  <w:style w:type="paragraph" w:customStyle="1" w:styleId="obsah2">
    <w:name w:val="obsah 2"/>
    <w:basedOn w:val="Normlny"/>
    <w:next w:val="Normlny"/>
    <w:autoRedefine/>
    <w:uiPriority w:val="39"/>
    <w:unhideWhenUsed/>
    <w:rsid w:val="00D21570"/>
    <w:pPr>
      <w:spacing w:after="100"/>
      <w:ind w:left="220"/>
    </w:pPr>
  </w:style>
  <w:style w:type="paragraph" w:customStyle="1" w:styleId="obsah3">
    <w:name w:val="obsah 3"/>
    <w:basedOn w:val="Normlny"/>
    <w:next w:val="Normlny"/>
    <w:autoRedefine/>
    <w:uiPriority w:val="39"/>
    <w:semiHidden/>
    <w:unhideWhenUsed/>
    <w:rsid w:val="00D21570"/>
    <w:pPr>
      <w:spacing w:after="100"/>
      <w:ind w:left="440"/>
    </w:pPr>
  </w:style>
  <w:style w:type="paragraph" w:customStyle="1" w:styleId="obsah4">
    <w:name w:val="obsah 4"/>
    <w:basedOn w:val="Normlny"/>
    <w:next w:val="Normlny"/>
    <w:autoRedefine/>
    <w:uiPriority w:val="39"/>
    <w:semiHidden/>
    <w:unhideWhenUsed/>
    <w:rsid w:val="00D21570"/>
    <w:pPr>
      <w:spacing w:after="100"/>
      <w:ind w:left="660"/>
    </w:pPr>
  </w:style>
  <w:style w:type="paragraph" w:customStyle="1" w:styleId="obsah5">
    <w:name w:val="obsah 5"/>
    <w:basedOn w:val="Normlny"/>
    <w:next w:val="Normlny"/>
    <w:autoRedefine/>
    <w:uiPriority w:val="39"/>
    <w:semiHidden/>
    <w:unhideWhenUsed/>
    <w:rsid w:val="00D21570"/>
    <w:pPr>
      <w:spacing w:after="100"/>
      <w:ind w:left="880"/>
    </w:pPr>
  </w:style>
  <w:style w:type="paragraph" w:customStyle="1" w:styleId="obsah6">
    <w:name w:val="obsah 6"/>
    <w:basedOn w:val="Normlny"/>
    <w:next w:val="Normlny"/>
    <w:autoRedefine/>
    <w:uiPriority w:val="39"/>
    <w:semiHidden/>
    <w:unhideWhenUsed/>
    <w:rsid w:val="00D21570"/>
    <w:pPr>
      <w:spacing w:after="100"/>
      <w:ind w:left="1100"/>
    </w:pPr>
  </w:style>
  <w:style w:type="paragraph" w:customStyle="1" w:styleId="obsah7">
    <w:name w:val="obsah 7"/>
    <w:basedOn w:val="Normlny"/>
    <w:next w:val="Normlny"/>
    <w:autoRedefine/>
    <w:uiPriority w:val="39"/>
    <w:semiHidden/>
    <w:unhideWhenUsed/>
    <w:rsid w:val="00D21570"/>
    <w:pPr>
      <w:spacing w:after="100"/>
      <w:ind w:left="1320"/>
    </w:pPr>
  </w:style>
  <w:style w:type="paragraph" w:customStyle="1" w:styleId="obsah8">
    <w:name w:val="obsah 8"/>
    <w:basedOn w:val="Normlny"/>
    <w:next w:val="Normlny"/>
    <w:autoRedefine/>
    <w:uiPriority w:val="39"/>
    <w:semiHidden/>
    <w:unhideWhenUsed/>
    <w:rsid w:val="00D21570"/>
    <w:pPr>
      <w:spacing w:after="100"/>
      <w:ind w:left="1540"/>
    </w:pPr>
  </w:style>
  <w:style w:type="paragraph" w:customStyle="1" w:styleId="obsah9">
    <w:name w:val="obsah 9"/>
    <w:basedOn w:val="Normlny"/>
    <w:next w:val="Normlny"/>
    <w:autoRedefine/>
    <w:uiPriority w:val="39"/>
    <w:semiHidden/>
    <w:unhideWhenUsed/>
    <w:rsid w:val="00D21570"/>
    <w:pPr>
      <w:spacing w:after="100"/>
      <w:ind w:left="1760"/>
    </w:pPr>
  </w:style>
  <w:style w:type="paragraph" w:customStyle="1" w:styleId="Hlavikaobsahu1">
    <w:name w:val="Hlavička obsahu1"/>
    <w:basedOn w:val="hlavika1"/>
    <w:next w:val="Normlny"/>
    <w:uiPriority w:val="39"/>
    <w:unhideWhenUsed/>
    <w:rsid w:val="00D21570"/>
    <w:pPr>
      <w:outlineLvl w:val="9"/>
    </w:pPr>
  </w:style>
  <w:style w:type="character" w:customStyle="1" w:styleId="Znakbezriadkovania">
    <w:name w:val="Znak bez riadkovania"/>
    <w:basedOn w:val="Predvolenpsmoodseku"/>
    <w:link w:val="Bezriadkovania1"/>
    <w:uiPriority w:val="1"/>
    <w:rsid w:val="00D21570"/>
  </w:style>
  <w:style w:type="paragraph" w:customStyle="1" w:styleId="Hlavikatabuky">
    <w:name w:val="Hlavička tabuľky"/>
    <w:basedOn w:val="Normlny"/>
    <w:uiPriority w:val="1"/>
    <w:rsid w:val="00D21570"/>
    <w:pPr>
      <w:keepNext/>
      <w:pBdr>
        <w:top w:val="single" w:sz="4" w:space="1" w:color="7E97AD" w:themeColor="accent1"/>
        <w:left w:val="single" w:sz="4" w:space="6" w:color="7E97AD" w:themeColor="accent1"/>
        <w:bottom w:val="single" w:sz="4" w:space="1" w:color="7E97AD" w:themeColor="accent1"/>
        <w:right w:val="single" w:sz="4" w:space="6" w:color="7E97AD" w:themeColor="accent1"/>
      </w:pBdr>
      <w:shd w:val="clear" w:color="auto" w:fill="7E97A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ypDecimaltextutabuky">
    <w:name w:val="Typ Decimal textu tabuľky"/>
    <w:basedOn w:val="Normlny"/>
    <w:uiPriority w:val="1"/>
    <w:rsid w:val="00D21570"/>
    <w:pPr>
      <w:tabs>
        <w:tab w:val="decimal" w:pos="1252"/>
      </w:tabs>
      <w:spacing w:before="60" w:after="60" w:line="240" w:lineRule="auto"/>
      <w:ind w:left="144" w:right="144"/>
    </w:pPr>
  </w:style>
  <w:style w:type="table" w:customStyle="1" w:styleId="Finanntabuka">
    <w:name w:val="Finančná tabuľka"/>
    <w:basedOn w:val="Normlnatabuka"/>
    <w:uiPriority w:val="99"/>
    <w:rsid w:val="00D21570"/>
    <w:pPr>
      <w:spacing w:after="0" w:line="240" w:lineRule="auto"/>
      <w:ind w:left="144" w:right="144"/>
    </w:pPr>
    <w:tblPr>
      <w:tblInd w:w="0" w:type="dxa"/>
      <w:tblBorders>
        <w:insideH w:val="single" w:sz="4" w:space="0" w:color="D9D9D9" w:themeColor="background1" w:themeShade="D9"/>
      </w:tblBorders>
      <w:tblCellMar>
        <w:top w:w="0" w:type="dxa"/>
        <w:left w:w="0" w:type="dxa"/>
        <w:bottom w:w="0" w:type="dxa"/>
        <w:right w:w="0" w:type="dxa"/>
      </w:tblCellMar>
    </w:tblPr>
    <w:tblStylePr w:type="firstRow">
      <w:rPr>
        <w:rFonts w:asciiTheme="majorHAnsi" w:hAnsiTheme="majorHAnsi"/>
        <w:b w:val="0"/>
        <w:caps/>
        <w:smallCaps w:val="0"/>
        <w:color w:val="7E97AD" w:themeColor="accent1"/>
        <w:sz w:val="22"/>
      </w:rPr>
    </w:tblStylePr>
    <w:tblStylePr w:type="firstCol">
      <w:rPr>
        <w:b/>
      </w:rPr>
    </w:tblStylePr>
  </w:style>
  <w:style w:type="numbering" w:customStyle="1" w:styleId="Vronsprva">
    <w:name w:val="Výročná správa"/>
    <w:uiPriority w:val="99"/>
    <w:rsid w:val="00D21570"/>
    <w:pPr>
      <w:numPr>
        <w:numId w:val="7"/>
      </w:numPr>
    </w:pPr>
  </w:style>
  <w:style w:type="paragraph" w:customStyle="1" w:styleId="Abstrakt">
    <w:name w:val="Abstrakt"/>
    <w:basedOn w:val="Normlny"/>
    <w:uiPriority w:val="19"/>
    <w:rsid w:val="00D21570"/>
    <w:pPr>
      <w:spacing w:before="360" w:after="600"/>
      <w:ind w:left="144" w:right="144"/>
    </w:pPr>
    <w:rPr>
      <w:i/>
      <w:iCs/>
      <w:color w:val="7F7F7F" w:themeColor="text1" w:themeTint="80"/>
      <w:sz w:val="28"/>
    </w:rPr>
  </w:style>
  <w:style w:type="paragraph" w:customStyle="1" w:styleId="Texttabuky">
    <w:name w:val="Text tabuľky"/>
    <w:basedOn w:val="Normlny"/>
    <w:uiPriority w:val="9"/>
    <w:rsid w:val="00D21570"/>
    <w:pPr>
      <w:spacing w:before="60" w:after="60" w:line="240" w:lineRule="auto"/>
      <w:ind w:left="144" w:right="144"/>
    </w:pPr>
  </w:style>
  <w:style w:type="paragraph" w:customStyle="1" w:styleId="Obrtenhlavikatabuky">
    <w:name w:val="Obrátená hlavička tabuľky"/>
    <w:basedOn w:val="Normlny"/>
    <w:uiPriority w:val="9"/>
    <w:rsid w:val="00D21570"/>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Podfarbenhlavika">
    <w:name w:val="Podfarbená hlavička"/>
    <w:basedOn w:val="Normlny"/>
    <w:uiPriority w:val="19"/>
    <w:rsid w:val="00D21570"/>
    <w:pPr>
      <w:pBdr>
        <w:top w:val="single" w:sz="2" w:space="2" w:color="7E97AD" w:themeColor="accent1"/>
        <w:left w:val="single" w:sz="2" w:space="6" w:color="7E97AD" w:themeColor="accent1"/>
        <w:bottom w:val="single" w:sz="2" w:space="2" w:color="7E97AD" w:themeColor="accent1"/>
        <w:right w:val="single" w:sz="2" w:space="6" w:color="7E97AD" w:themeColor="accent1"/>
      </w:pBdr>
      <w:shd w:val="clear" w:color="auto" w:fill="7E97A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Nadpis1Char">
    <w:name w:val="Nadpis 1 Char"/>
    <w:basedOn w:val="Predvolenpsmoodseku"/>
    <w:link w:val="Nadpis1"/>
    <w:rsid w:val="0095379C"/>
    <w:rPr>
      <w:rFonts w:asciiTheme="majorHAnsi" w:eastAsiaTheme="majorEastAsia" w:hAnsiTheme="majorHAnsi" w:cstheme="majorBidi"/>
      <w:color w:val="577188" w:themeColor="accent1" w:themeShade="BF"/>
      <w:sz w:val="40"/>
      <w:szCs w:val="40"/>
    </w:rPr>
  </w:style>
  <w:style w:type="paragraph" w:styleId="Hlavikaobsahu">
    <w:name w:val="TOC Heading"/>
    <w:aliases w:val="Nadpis na bočnom paneli"/>
    <w:basedOn w:val="Nadpis1"/>
    <w:next w:val="Normlny"/>
    <w:uiPriority w:val="39"/>
    <w:unhideWhenUsed/>
    <w:qFormat/>
    <w:rsid w:val="0095379C"/>
    <w:pPr>
      <w:outlineLvl w:val="9"/>
    </w:pPr>
  </w:style>
  <w:style w:type="paragraph" w:styleId="Obsah10">
    <w:name w:val="toc 1"/>
    <w:basedOn w:val="Normlny"/>
    <w:next w:val="Normlny"/>
    <w:autoRedefine/>
    <w:uiPriority w:val="39"/>
    <w:unhideWhenUsed/>
    <w:rsid w:val="00001C97"/>
    <w:pPr>
      <w:tabs>
        <w:tab w:val="right" w:leader="dot" w:pos="9232"/>
      </w:tabs>
      <w:spacing w:after="100" w:line="120" w:lineRule="auto"/>
    </w:pPr>
  </w:style>
  <w:style w:type="paragraph" w:styleId="Obsah20">
    <w:name w:val="toc 2"/>
    <w:basedOn w:val="Normlny"/>
    <w:next w:val="Normlny"/>
    <w:autoRedefine/>
    <w:uiPriority w:val="39"/>
    <w:unhideWhenUsed/>
    <w:rsid w:val="00B734AC"/>
    <w:pPr>
      <w:tabs>
        <w:tab w:val="left" w:pos="660"/>
        <w:tab w:val="right" w:leader="dot" w:pos="9232"/>
      </w:tabs>
      <w:spacing w:after="100" w:line="288" w:lineRule="auto"/>
      <w:ind w:left="198"/>
      <w:contextualSpacing/>
    </w:pPr>
  </w:style>
  <w:style w:type="character" w:styleId="Hypertextovprepojenie">
    <w:name w:val="Hyperlink"/>
    <w:basedOn w:val="Predvolenpsmoodseku"/>
    <w:uiPriority w:val="99"/>
    <w:unhideWhenUsed/>
    <w:rsid w:val="001D3FBD"/>
    <w:rPr>
      <w:color w:val="646464" w:themeColor="hyperlink"/>
      <w:u w:val="single"/>
    </w:rPr>
  </w:style>
  <w:style w:type="character" w:styleId="Textzstupnhosymbolu">
    <w:name w:val="Placeholder Text"/>
    <w:basedOn w:val="Predvolenpsmoodseku"/>
    <w:uiPriority w:val="99"/>
    <w:semiHidden/>
    <w:rsid w:val="001D3FBD"/>
    <w:rPr>
      <w:color w:val="808080"/>
    </w:rPr>
  </w:style>
  <w:style w:type="paragraph" w:styleId="Hlavika0">
    <w:name w:val="header"/>
    <w:basedOn w:val="Normlny"/>
    <w:link w:val="HlavikaChar"/>
    <w:unhideWhenUsed/>
    <w:rsid w:val="001D3FBD"/>
    <w:pPr>
      <w:tabs>
        <w:tab w:val="center" w:pos="4536"/>
        <w:tab w:val="right" w:pos="9072"/>
      </w:tabs>
      <w:spacing w:after="0" w:line="240" w:lineRule="auto"/>
    </w:pPr>
  </w:style>
  <w:style w:type="character" w:customStyle="1" w:styleId="HlavikaChar">
    <w:name w:val="Hlavička Char"/>
    <w:basedOn w:val="Predvolenpsmoodseku"/>
    <w:link w:val="Hlavika0"/>
    <w:rsid w:val="001D3FBD"/>
    <w:rPr>
      <w:kern w:val="20"/>
    </w:rPr>
  </w:style>
  <w:style w:type="paragraph" w:styleId="Pta0">
    <w:name w:val="footer"/>
    <w:basedOn w:val="Normlny"/>
    <w:link w:val="PtaChar"/>
    <w:uiPriority w:val="99"/>
    <w:unhideWhenUsed/>
    <w:rsid w:val="001D3FBD"/>
    <w:pPr>
      <w:tabs>
        <w:tab w:val="center" w:pos="4536"/>
        <w:tab w:val="right" w:pos="9072"/>
      </w:tabs>
      <w:spacing w:after="0" w:line="240" w:lineRule="auto"/>
    </w:pPr>
  </w:style>
  <w:style w:type="character" w:customStyle="1" w:styleId="PtaChar">
    <w:name w:val="Päta Char"/>
    <w:basedOn w:val="Predvolenpsmoodseku"/>
    <w:link w:val="Pta0"/>
    <w:uiPriority w:val="99"/>
    <w:rsid w:val="001D3FBD"/>
    <w:rPr>
      <w:kern w:val="20"/>
    </w:rPr>
  </w:style>
  <w:style w:type="paragraph" w:styleId="Odsekzoznamu">
    <w:name w:val="List Paragraph"/>
    <w:basedOn w:val="Normlny"/>
    <w:qFormat/>
    <w:rsid w:val="00FC37E9"/>
    <w:pPr>
      <w:ind w:left="720"/>
      <w:contextualSpacing/>
    </w:pPr>
  </w:style>
  <w:style w:type="character" w:customStyle="1" w:styleId="Nadpis2Char">
    <w:name w:val="Nadpis 2 Char"/>
    <w:basedOn w:val="Predvolenpsmoodseku"/>
    <w:link w:val="Nadpis2"/>
    <w:rsid w:val="0095379C"/>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95379C"/>
    <w:rPr>
      <w:rFonts w:asciiTheme="majorHAnsi" w:eastAsiaTheme="majorEastAsia" w:hAnsiTheme="majorHAnsi" w:cstheme="majorBidi"/>
      <w:sz w:val="32"/>
      <w:szCs w:val="32"/>
    </w:rPr>
  </w:style>
  <w:style w:type="character" w:customStyle="1" w:styleId="Nadpis9Char">
    <w:name w:val="Nadpis 9 Char"/>
    <w:basedOn w:val="Predvolenpsmoodseku"/>
    <w:link w:val="Nadpis9"/>
    <w:semiHidden/>
    <w:rsid w:val="0095379C"/>
    <w:rPr>
      <w:b/>
      <w:bCs/>
      <w:i/>
      <w:iCs/>
    </w:rPr>
  </w:style>
  <w:style w:type="paragraph" w:customStyle="1" w:styleId="PODNADPIS11">
    <w:name w:val="PODNADPIS 1.1"/>
    <w:basedOn w:val="Nadpis2"/>
    <w:uiPriority w:val="99"/>
    <w:rsid w:val="00BE0FA1"/>
    <w:pPr>
      <w:tabs>
        <w:tab w:val="left" w:pos="567"/>
        <w:tab w:val="left" w:pos="1134"/>
      </w:tabs>
      <w:spacing w:before="80"/>
    </w:pPr>
    <w:rPr>
      <w:rFonts w:ascii="Arial" w:hAnsi="Arial" w:cs="Arial"/>
      <w:color w:val="003366"/>
      <w:sz w:val="22"/>
      <w:szCs w:val="22"/>
    </w:rPr>
  </w:style>
  <w:style w:type="character" w:customStyle="1" w:styleId="ra">
    <w:name w:val="ra"/>
    <w:basedOn w:val="Predvolenpsmoodseku"/>
    <w:rsid w:val="00BE0FA1"/>
  </w:style>
  <w:style w:type="character" w:customStyle="1" w:styleId="Nadpis5Char">
    <w:name w:val="Nadpis 5 Char"/>
    <w:basedOn w:val="Predvolenpsmoodseku"/>
    <w:link w:val="Nadpis5"/>
    <w:uiPriority w:val="9"/>
    <w:semiHidden/>
    <w:rsid w:val="0095379C"/>
    <w:rPr>
      <w:rFonts w:asciiTheme="majorHAnsi" w:eastAsiaTheme="majorEastAsia" w:hAnsiTheme="majorHAnsi" w:cstheme="majorBidi"/>
      <w:sz w:val="28"/>
      <w:szCs w:val="28"/>
    </w:rPr>
  </w:style>
  <w:style w:type="paragraph" w:styleId="Zkladntext3">
    <w:name w:val="Body Text 3"/>
    <w:basedOn w:val="Normlny"/>
    <w:link w:val="Zkladntext3Char"/>
    <w:semiHidden/>
    <w:rsid w:val="00661B41"/>
    <w:pPr>
      <w:spacing w:after="0" w:line="240" w:lineRule="auto"/>
    </w:pPr>
    <w:rPr>
      <w:rFonts w:ascii="Times New Roman" w:eastAsia="Times New Roman" w:hAnsi="Times New Roman" w:cs="Times New Roman"/>
      <w:sz w:val="32"/>
      <w:szCs w:val="24"/>
      <w:lang w:eastAsia="sk-SK"/>
    </w:rPr>
  </w:style>
  <w:style w:type="character" w:customStyle="1" w:styleId="Zkladntext3Char">
    <w:name w:val="Základný text 3 Char"/>
    <w:basedOn w:val="Predvolenpsmoodseku"/>
    <w:link w:val="Zkladntext3"/>
    <w:semiHidden/>
    <w:rsid w:val="00661B41"/>
    <w:rPr>
      <w:rFonts w:ascii="Times New Roman" w:eastAsia="Times New Roman" w:hAnsi="Times New Roman" w:cs="Times New Roman"/>
      <w:color w:val="auto"/>
      <w:sz w:val="32"/>
      <w:szCs w:val="24"/>
      <w:lang w:eastAsia="sk-SK"/>
    </w:rPr>
  </w:style>
  <w:style w:type="table" w:customStyle="1" w:styleId="Obyajntabuka11">
    <w:name w:val="Obyčajná tabuľka 11"/>
    <w:basedOn w:val="Normlnatabuka"/>
    <w:uiPriority w:val="40"/>
    <w:rsid w:val="007F1D73"/>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adpis4Char">
    <w:name w:val="Nadpis 4 Char"/>
    <w:basedOn w:val="Predvolenpsmoodseku"/>
    <w:link w:val="Nadpis4"/>
    <w:uiPriority w:val="9"/>
    <w:semiHidden/>
    <w:rsid w:val="0095379C"/>
    <w:rPr>
      <w:rFonts w:asciiTheme="majorHAnsi" w:eastAsiaTheme="majorEastAsia" w:hAnsiTheme="majorHAnsi" w:cstheme="majorBidi"/>
      <w:i/>
      <w:iCs/>
      <w:sz w:val="30"/>
      <w:szCs w:val="30"/>
    </w:rPr>
  </w:style>
  <w:style w:type="character" w:customStyle="1" w:styleId="Nadpis6Char">
    <w:name w:val="Nadpis 6 Char"/>
    <w:basedOn w:val="Predvolenpsmoodseku"/>
    <w:link w:val="Nadpis6"/>
    <w:rsid w:val="0095379C"/>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semiHidden/>
    <w:rsid w:val="0095379C"/>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semiHidden/>
    <w:rsid w:val="0095379C"/>
    <w:rPr>
      <w:rFonts w:asciiTheme="majorHAnsi" w:eastAsiaTheme="majorEastAsia" w:hAnsiTheme="majorHAnsi" w:cstheme="majorBidi"/>
      <w:i/>
      <w:iCs/>
      <w:sz w:val="22"/>
      <w:szCs w:val="22"/>
    </w:rPr>
  </w:style>
  <w:style w:type="paragraph" w:styleId="Popis0">
    <w:name w:val="caption"/>
    <w:basedOn w:val="Normlny"/>
    <w:next w:val="Normlny"/>
    <w:uiPriority w:val="35"/>
    <w:semiHidden/>
    <w:unhideWhenUsed/>
    <w:qFormat/>
    <w:rsid w:val="0095379C"/>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95379C"/>
    <w:pPr>
      <w:pBdr>
        <w:top w:val="single" w:sz="6" w:space="8" w:color="7A6A60" w:themeColor="accent3"/>
        <w:bottom w:val="single" w:sz="6" w:space="8" w:color="7A6A60" w:themeColor="accent3"/>
      </w:pBdr>
      <w:spacing w:after="400" w:line="240" w:lineRule="auto"/>
      <w:contextualSpacing/>
      <w:jc w:val="center"/>
    </w:pPr>
    <w:rPr>
      <w:rFonts w:asciiTheme="majorHAnsi" w:eastAsiaTheme="majorEastAsia" w:hAnsiTheme="majorHAnsi" w:cstheme="majorBidi"/>
      <w:caps/>
      <w:color w:val="1F2123" w:themeColor="text2"/>
      <w:spacing w:val="30"/>
      <w:sz w:val="72"/>
      <w:szCs w:val="72"/>
    </w:rPr>
  </w:style>
  <w:style w:type="character" w:customStyle="1" w:styleId="NzovChar">
    <w:name w:val="Názov Char"/>
    <w:basedOn w:val="Predvolenpsmoodseku"/>
    <w:link w:val="Nzov"/>
    <w:uiPriority w:val="10"/>
    <w:rsid w:val="0095379C"/>
    <w:rPr>
      <w:rFonts w:asciiTheme="majorHAnsi" w:eastAsiaTheme="majorEastAsia" w:hAnsiTheme="majorHAnsi" w:cstheme="majorBidi"/>
      <w:caps/>
      <w:color w:val="1F2123" w:themeColor="text2"/>
      <w:spacing w:val="30"/>
      <w:sz w:val="72"/>
      <w:szCs w:val="72"/>
    </w:rPr>
  </w:style>
  <w:style w:type="paragraph" w:styleId="Podtitul">
    <w:name w:val="Subtitle"/>
    <w:basedOn w:val="Normlny"/>
    <w:next w:val="Normlny"/>
    <w:link w:val="PodtitulChar"/>
    <w:uiPriority w:val="11"/>
    <w:qFormat/>
    <w:rsid w:val="0095379C"/>
    <w:pPr>
      <w:numPr>
        <w:ilvl w:val="1"/>
      </w:numPr>
      <w:jc w:val="center"/>
    </w:pPr>
    <w:rPr>
      <w:color w:val="1F2123" w:themeColor="text2"/>
      <w:sz w:val="28"/>
      <w:szCs w:val="28"/>
    </w:rPr>
  </w:style>
  <w:style w:type="character" w:customStyle="1" w:styleId="PodtitulChar">
    <w:name w:val="Podtitul Char"/>
    <w:basedOn w:val="Predvolenpsmoodseku"/>
    <w:link w:val="Podtitul"/>
    <w:uiPriority w:val="11"/>
    <w:rsid w:val="0095379C"/>
    <w:rPr>
      <w:color w:val="1F2123" w:themeColor="text2"/>
      <w:sz w:val="28"/>
      <w:szCs w:val="28"/>
    </w:rPr>
  </w:style>
  <w:style w:type="character" w:styleId="Siln">
    <w:name w:val="Strong"/>
    <w:basedOn w:val="Predvolenpsmoodseku"/>
    <w:uiPriority w:val="22"/>
    <w:qFormat/>
    <w:rsid w:val="0095379C"/>
    <w:rPr>
      <w:b/>
      <w:bCs/>
    </w:rPr>
  </w:style>
  <w:style w:type="character" w:styleId="Zvraznenie">
    <w:name w:val="Emphasis"/>
    <w:basedOn w:val="Predvolenpsmoodseku"/>
    <w:uiPriority w:val="20"/>
    <w:qFormat/>
    <w:rsid w:val="0095379C"/>
    <w:rPr>
      <w:i/>
      <w:iCs/>
      <w:color w:val="000000" w:themeColor="text1"/>
    </w:rPr>
  </w:style>
  <w:style w:type="paragraph" w:styleId="Bezriadkovania">
    <w:name w:val="No Spacing"/>
    <w:uiPriority w:val="1"/>
    <w:qFormat/>
    <w:rsid w:val="0095379C"/>
    <w:pPr>
      <w:spacing w:after="0" w:line="240" w:lineRule="auto"/>
    </w:pPr>
  </w:style>
  <w:style w:type="paragraph" w:styleId="Citcia">
    <w:name w:val="Quote"/>
    <w:basedOn w:val="Normlny"/>
    <w:next w:val="Normlny"/>
    <w:link w:val="CitciaChar"/>
    <w:uiPriority w:val="29"/>
    <w:qFormat/>
    <w:rsid w:val="0095379C"/>
    <w:pPr>
      <w:spacing w:before="160"/>
      <w:ind w:left="720" w:right="720"/>
      <w:jc w:val="center"/>
    </w:pPr>
    <w:rPr>
      <w:i/>
      <w:iCs/>
      <w:color w:val="5B4F47" w:themeColor="accent3" w:themeShade="BF"/>
      <w:sz w:val="24"/>
      <w:szCs w:val="24"/>
    </w:rPr>
  </w:style>
  <w:style w:type="character" w:customStyle="1" w:styleId="CitciaChar">
    <w:name w:val="Citácia Char"/>
    <w:basedOn w:val="Predvolenpsmoodseku"/>
    <w:link w:val="Citcia"/>
    <w:uiPriority w:val="29"/>
    <w:rsid w:val="0095379C"/>
    <w:rPr>
      <w:i/>
      <w:iCs/>
      <w:color w:val="5B4F47" w:themeColor="accent3" w:themeShade="BF"/>
      <w:sz w:val="24"/>
      <w:szCs w:val="24"/>
    </w:rPr>
  </w:style>
  <w:style w:type="paragraph" w:styleId="Zvraznencitcia">
    <w:name w:val="Intense Quote"/>
    <w:basedOn w:val="Normlny"/>
    <w:next w:val="Normlny"/>
    <w:link w:val="ZvraznencitciaChar"/>
    <w:uiPriority w:val="30"/>
    <w:qFormat/>
    <w:rsid w:val="0095379C"/>
    <w:pPr>
      <w:spacing w:before="160" w:line="276" w:lineRule="auto"/>
      <w:ind w:left="936" w:right="936"/>
      <w:jc w:val="center"/>
    </w:pPr>
    <w:rPr>
      <w:rFonts w:asciiTheme="majorHAnsi" w:eastAsiaTheme="majorEastAsia" w:hAnsiTheme="majorHAnsi" w:cstheme="majorBidi"/>
      <w:caps/>
      <w:color w:val="577188" w:themeColor="accent1" w:themeShade="BF"/>
      <w:sz w:val="28"/>
      <w:szCs w:val="28"/>
    </w:rPr>
  </w:style>
  <w:style w:type="character" w:customStyle="1" w:styleId="ZvraznencitciaChar">
    <w:name w:val="Zvýraznená citácia Char"/>
    <w:basedOn w:val="Predvolenpsmoodseku"/>
    <w:link w:val="Zvraznencitcia"/>
    <w:uiPriority w:val="30"/>
    <w:rsid w:val="0095379C"/>
    <w:rPr>
      <w:rFonts w:asciiTheme="majorHAnsi" w:eastAsiaTheme="majorEastAsia" w:hAnsiTheme="majorHAnsi" w:cstheme="majorBidi"/>
      <w:caps/>
      <w:color w:val="577188" w:themeColor="accent1" w:themeShade="BF"/>
      <w:sz w:val="28"/>
      <w:szCs w:val="28"/>
    </w:rPr>
  </w:style>
  <w:style w:type="character" w:styleId="Jemnzvraznenie">
    <w:name w:val="Subtle Emphasis"/>
    <w:basedOn w:val="Predvolenpsmoodseku"/>
    <w:uiPriority w:val="19"/>
    <w:qFormat/>
    <w:rsid w:val="0095379C"/>
    <w:rPr>
      <w:i/>
      <w:iCs/>
      <w:color w:val="595959" w:themeColor="text1" w:themeTint="A6"/>
    </w:rPr>
  </w:style>
  <w:style w:type="character" w:styleId="Intenzvnezvraznenie">
    <w:name w:val="Intense Emphasis"/>
    <w:basedOn w:val="Predvolenpsmoodseku"/>
    <w:uiPriority w:val="21"/>
    <w:qFormat/>
    <w:rsid w:val="0095379C"/>
    <w:rPr>
      <w:b/>
      <w:bCs/>
      <w:i/>
      <w:iCs/>
      <w:color w:val="auto"/>
    </w:rPr>
  </w:style>
  <w:style w:type="character" w:styleId="Jemnodkaz">
    <w:name w:val="Subtle Reference"/>
    <w:basedOn w:val="Predvolenpsmoodseku"/>
    <w:uiPriority w:val="31"/>
    <w:qFormat/>
    <w:rsid w:val="0095379C"/>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95379C"/>
    <w:rPr>
      <w:b/>
      <w:bCs/>
      <w:caps w:val="0"/>
      <w:smallCaps/>
      <w:color w:val="auto"/>
      <w:spacing w:val="0"/>
      <w:u w:val="single"/>
    </w:rPr>
  </w:style>
  <w:style w:type="character" w:styleId="Nzovknihy">
    <w:name w:val="Book Title"/>
    <w:basedOn w:val="Predvolenpsmoodseku"/>
    <w:uiPriority w:val="33"/>
    <w:qFormat/>
    <w:rsid w:val="0095379C"/>
    <w:rPr>
      <w:b/>
      <w:bCs/>
      <w:caps w:val="0"/>
      <w:smallCaps/>
      <w:spacing w:val="0"/>
    </w:rPr>
  </w:style>
  <w:style w:type="table" w:customStyle="1" w:styleId="Obyajntabuka31">
    <w:name w:val="Obyčajná tabuľka 31"/>
    <w:basedOn w:val="Normlnatabuka"/>
    <w:uiPriority w:val="42"/>
    <w:rsid w:val="00A00F23"/>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styleId="Zkladntext">
    <w:name w:val="Body Text"/>
    <w:basedOn w:val="Normlny"/>
    <w:link w:val="ZkladntextChar"/>
    <w:unhideWhenUsed/>
    <w:rsid w:val="006D4B3F"/>
    <w:pPr>
      <w:spacing w:after="120"/>
    </w:pPr>
  </w:style>
  <w:style w:type="character" w:customStyle="1" w:styleId="ZkladntextChar">
    <w:name w:val="Základný text Char"/>
    <w:basedOn w:val="Predvolenpsmoodseku"/>
    <w:link w:val="Zkladntext"/>
    <w:rsid w:val="006D4B3F"/>
  </w:style>
  <w:style w:type="paragraph" w:styleId="Textbubliny">
    <w:name w:val="Balloon Text"/>
    <w:basedOn w:val="Normlny"/>
    <w:link w:val="TextbublinyChar"/>
    <w:uiPriority w:val="99"/>
    <w:semiHidden/>
    <w:unhideWhenUsed/>
    <w:rsid w:val="009F3A3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F3A35"/>
    <w:rPr>
      <w:rFonts w:ascii="Segoe UI" w:hAnsi="Segoe UI" w:cs="Segoe UI"/>
      <w:sz w:val="18"/>
      <w:szCs w:val="18"/>
    </w:rPr>
  </w:style>
  <w:style w:type="table" w:customStyle="1" w:styleId="TableGrid">
    <w:name w:val="TableGrid"/>
    <w:rsid w:val="00EB5A5E"/>
    <w:pPr>
      <w:spacing w:after="0" w:line="240" w:lineRule="auto"/>
    </w:pPr>
    <w:rPr>
      <w:lang w:eastAsia="sk-SK"/>
    </w:rPr>
    <w:tblPr>
      <w:tblCellMar>
        <w:top w:w="0" w:type="dxa"/>
        <w:left w:w="0" w:type="dxa"/>
        <w:bottom w:w="0" w:type="dxa"/>
        <w:right w:w="0" w:type="dxa"/>
      </w:tblCellMar>
    </w:tblPr>
  </w:style>
  <w:style w:type="character" w:styleId="slostrany0">
    <w:name w:val="page number"/>
    <w:basedOn w:val="Predvolenpsmoodseku"/>
    <w:rsid w:val="00F725C0"/>
    <w:rPr>
      <w:rFonts w:cs="Times New Roman"/>
    </w:rPr>
  </w:style>
  <w:style w:type="paragraph" w:customStyle="1" w:styleId="Uvod">
    <w:name w:val="Uvod"/>
    <w:basedOn w:val="Normlny"/>
    <w:rsid w:val="00F725C0"/>
    <w:pPr>
      <w:spacing w:after="0" w:line="240" w:lineRule="auto"/>
      <w:ind w:left="284" w:hanging="284"/>
      <w:jc w:val="both"/>
    </w:pPr>
    <w:rPr>
      <w:rFonts w:ascii="Times New Roman" w:eastAsia="Times New Roman" w:hAnsi="Times New Roman" w:cs="Times New Roman"/>
      <w:szCs w:val="20"/>
    </w:rPr>
  </w:style>
  <w:style w:type="character" w:styleId="Odkaznapoznmkupodiarou0">
    <w:name w:val="footnote reference"/>
    <w:basedOn w:val="Predvolenpsmoodseku"/>
    <w:semiHidden/>
    <w:rsid w:val="00F725C0"/>
    <w:rPr>
      <w:rFonts w:cs="Times New Roman"/>
      <w:position w:val="6"/>
      <w:sz w:val="16"/>
      <w:szCs w:val="16"/>
    </w:rPr>
  </w:style>
  <w:style w:type="paragraph" w:customStyle="1" w:styleId="lita">
    <w:name w:val="lit_a"/>
    <w:basedOn w:val="Normlny"/>
    <w:rsid w:val="00F725C0"/>
    <w:pPr>
      <w:spacing w:after="20" w:line="240" w:lineRule="auto"/>
      <w:ind w:left="624" w:hanging="340"/>
      <w:jc w:val="both"/>
    </w:pPr>
    <w:rPr>
      <w:rFonts w:ascii="Times" w:eastAsia="Times New Roman" w:hAnsi="Times" w:cs="Times New Roman"/>
      <w:sz w:val="20"/>
      <w:szCs w:val="20"/>
      <w:lang w:val="en-US"/>
    </w:rPr>
  </w:style>
  <w:style w:type="paragraph" w:customStyle="1" w:styleId="zif">
    <w:name w:val="zif"/>
    <w:basedOn w:val="Normlny"/>
    <w:link w:val="zifChar"/>
    <w:rsid w:val="00F725C0"/>
    <w:pPr>
      <w:tabs>
        <w:tab w:val="left" w:pos="620"/>
      </w:tabs>
      <w:spacing w:after="80" w:line="240" w:lineRule="auto"/>
      <w:jc w:val="both"/>
    </w:pPr>
    <w:rPr>
      <w:rFonts w:ascii="Times" w:eastAsia="Times New Roman" w:hAnsi="Times" w:cs="Times New Roman"/>
      <w:sz w:val="20"/>
      <w:szCs w:val="20"/>
      <w:lang w:val="en-US"/>
    </w:rPr>
  </w:style>
  <w:style w:type="character" w:customStyle="1" w:styleId="zifChar">
    <w:name w:val="zif Char"/>
    <w:basedOn w:val="Predvolenpsmoodseku"/>
    <w:link w:val="zif"/>
    <w:locked/>
    <w:rsid w:val="00F725C0"/>
    <w:rPr>
      <w:rFonts w:ascii="Times" w:eastAsia="Times New Roman" w:hAnsi="Times" w:cs="Times New Roman"/>
      <w:sz w:val="20"/>
      <w:szCs w:val="20"/>
      <w:lang w:val="en-US"/>
    </w:rPr>
  </w:style>
  <w:style w:type="paragraph" w:customStyle="1" w:styleId="Tabulka">
    <w:name w:val="Tabulka"/>
    <w:basedOn w:val="Normlny"/>
    <w:rsid w:val="00F725C0"/>
    <w:pPr>
      <w:spacing w:after="0" w:line="240" w:lineRule="auto"/>
    </w:pPr>
    <w:rPr>
      <w:rFonts w:ascii="Times New Roman" w:eastAsia="Times New Roman" w:hAnsi="Times New Roman" w:cs="Times New Roman"/>
      <w:color w:val="000000"/>
      <w:sz w:val="18"/>
      <w:szCs w:val="20"/>
    </w:rPr>
  </w:style>
  <w:style w:type="paragraph" w:customStyle="1" w:styleId="Pismenka">
    <w:name w:val="Pismenka"/>
    <w:basedOn w:val="Zkladntext"/>
    <w:rsid w:val="00F725C0"/>
    <w:pPr>
      <w:numPr>
        <w:numId w:val="15"/>
      </w:numPr>
      <w:tabs>
        <w:tab w:val="clear" w:pos="360"/>
        <w:tab w:val="num" w:pos="426"/>
      </w:tabs>
      <w:spacing w:after="0" w:line="240" w:lineRule="auto"/>
      <w:ind w:hanging="426"/>
      <w:jc w:val="both"/>
    </w:pPr>
    <w:rPr>
      <w:rFonts w:ascii="Times New Roman" w:eastAsia="Times New Roman" w:hAnsi="Times New Roman" w:cs="Times New Roman"/>
      <w:b/>
      <w:sz w:val="18"/>
      <w:szCs w:val="20"/>
    </w:rPr>
  </w:style>
  <w:style w:type="character" w:styleId="Odkaznakomentr0">
    <w:name w:val="annotation reference"/>
    <w:basedOn w:val="Predvolenpsmoodseku"/>
    <w:uiPriority w:val="99"/>
    <w:semiHidden/>
    <w:unhideWhenUsed/>
    <w:rsid w:val="00F725C0"/>
    <w:rPr>
      <w:sz w:val="16"/>
      <w:szCs w:val="16"/>
    </w:rPr>
  </w:style>
  <w:style w:type="paragraph" w:styleId="Textkomentra0">
    <w:name w:val="annotation text"/>
    <w:basedOn w:val="Normlny"/>
    <w:link w:val="TextkomentraChar"/>
    <w:uiPriority w:val="99"/>
    <w:semiHidden/>
    <w:unhideWhenUsed/>
    <w:rsid w:val="00F725C0"/>
    <w:pPr>
      <w:spacing w:after="0" w:line="240" w:lineRule="auto"/>
    </w:pPr>
    <w:rPr>
      <w:rFonts w:ascii="Times New Roman" w:eastAsia="Times New Roman" w:hAnsi="Times New Roman" w:cs="Times New Roman"/>
      <w:sz w:val="20"/>
      <w:szCs w:val="20"/>
    </w:rPr>
  </w:style>
  <w:style w:type="character" w:customStyle="1" w:styleId="TextkomentraChar">
    <w:name w:val="Text komentára Char"/>
    <w:basedOn w:val="Predvolenpsmoodseku"/>
    <w:link w:val="Textkomentra0"/>
    <w:uiPriority w:val="99"/>
    <w:semiHidden/>
    <w:rsid w:val="00F725C0"/>
    <w:rPr>
      <w:rFonts w:ascii="Times New Roman" w:eastAsia="Times New Roman" w:hAnsi="Times New Roman" w:cs="Times New Roman"/>
      <w:sz w:val="20"/>
      <w:szCs w:val="20"/>
    </w:rPr>
  </w:style>
  <w:style w:type="paragraph" w:styleId="Predmetkomentra0">
    <w:name w:val="annotation subject"/>
    <w:basedOn w:val="Textkomentra0"/>
    <w:next w:val="Textkomentra0"/>
    <w:link w:val="PredmetkomentraChar"/>
    <w:uiPriority w:val="99"/>
    <w:semiHidden/>
    <w:unhideWhenUsed/>
    <w:rsid w:val="00F725C0"/>
    <w:rPr>
      <w:b/>
      <w:bCs/>
    </w:rPr>
  </w:style>
  <w:style w:type="character" w:customStyle="1" w:styleId="PredmetkomentraChar">
    <w:name w:val="Predmet komentára Char"/>
    <w:basedOn w:val="TextkomentraChar"/>
    <w:link w:val="Predmetkomentra0"/>
    <w:uiPriority w:val="99"/>
    <w:semiHidden/>
    <w:rsid w:val="00F725C0"/>
    <w:rPr>
      <w:rFonts w:ascii="Times New Roman" w:eastAsia="Times New Roman" w:hAnsi="Times New Roman" w:cs="Times New Roman"/>
      <w:b/>
      <w:bCs/>
      <w:sz w:val="20"/>
      <w:szCs w:val="20"/>
    </w:rPr>
  </w:style>
  <w:style w:type="numbering" w:customStyle="1" w:styleId="Bezzoznamu1">
    <w:name w:val="Bez zoznamu1"/>
    <w:next w:val="Bezzoznamu"/>
    <w:uiPriority w:val="99"/>
    <w:semiHidden/>
    <w:unhideWhenUsed/>
    <w:rsid w:val="00AC6792"/>
  </w:style>
  <w:style w:type="paragraph" w:styleId="Textpoznmkypodiarou0">
    <w:name w:val="footnote text"/>
    <w:basedOn w:val="Normlny"/>
    <w:link w:val="TextpoznmkypodiarouChar"/>
    <w:uiPriority w:val="99"/>
    <w:semiHidden/>
    <w:unhideWhenUsed/>
    <w:rsid w:val="00E662C7"/>
    <w:pPr>
      <w:spacing w:after="0" w:line="240" w:lineRule="auto"/>
    </w:pPr>
    <w:rPr>
      <w:sz w:val="20"/>
      <w:szCs w:val="20"/>
    </w:rPr>
  </w:style>
  <w:style w:type="character" w:customStyle="1" w:styleId="TextpoznmkypodiarouChar">
    <w:name w:val="Text poznámky pod čiarou Char"/>
    <w:basedOn w:val="Predvolenpsmoodseku"/>
    <w:link w:val="Textpoznmkypodiarou0"/>
    <w:uiPriority w:val="99"/>
    <w:semiHidden/>
    <w:rsid w:val="00E662C7"/>
    <w:rPr>
      <w:sz w:val="20"/>
      <w:szCs w:val="20"/>
    </w:rPr>
  </w:style>
  <w:style w:type="paragraph" w:styleId="Normlnywebov">
    <w:name w:val="Normal (Web)"/>
    <w:basedOn w:val="Normlny"/>
    <w:uiPriority w:val="99"/>
    <w:semiHidden/>
    <w:unhideWhenUsed/>
    <w:rsid w:val="00707059"/>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Obsah30">
    <w:name w:val="toc 3"/>
    <w:basedOn w:val="Normlny"/>
    <w:next w:val="Normlny"/>
    <w:autoRedefine/>
    <w:uiPriority w:val="39"/>
    <w:unhideWhenUsed/>
    <w:rsid w:val="0006074F"/>
    <w:pPr>
      <w:spacing w:after="100" w:line="276" w:lineRule="auto"/>
      <w:ind w:left="440"/>
    </w:pPr>
    <w:rPr>
      <w:sz w:val="22"/>
      <w:szCs w:val="22"/>
      <w:lang w:eastAsia="sk-SK"/>
    </w:rPr>
  </w:style>
  <w:style w:type="paragraph" w:styleId="Obsah40">
    <w:name w:val="toc 4"/>
    <w:basedOn w:val="Normlny"/>
    <w:next w:val="Normlny"/>
    <w:autoRedefine/>
    <w:uiPriority w:val="39"/>
    <w:unhideWhenUsed/>
    <w:rsid w:val="0006074F"/>
    <w:pPr>
      <w:spacing w:after="100" w:line="276" w:lineRule="auto"/>
      <w:ind w:left="660"/>
    </w:pPr>
    <w:rPr>
      <w:sz w:val="22"/>
      <w:szCs w:val="22"/>
      <w:lang w:eastAsia="sk-SK"/>
    </w:rPr>
  </w:style>
  <w:style w:type="paragraph" w:styleId="Obsah50">
    <w:name w:val="toc 5"/>
    <w:basedOn w:val="Normlny"/>
    <w:next w:val="Normlny"/>
    <w:autoRedefine/>
    <w:uiPriority w:val="39"/>
    <w:unhideWhenUsed/>
    <w:rsid w:val="0006074F"/>
    <w:pPr>
      <w:spacing w:after="100" w:line="276" w:lineRule="auto"/>
      <w:ind w:left="880"/>
    </w:pPr>
    <w:rPr>
      <w:sz w:val="22"/>
      <w:szCs w:val="22"/>
      <w:lang w:eastAsia="sk-SK"/>
    </w:rPr>
  </w:style>
  <w:style w:type="paragraph" w:styleId="Obsah60">
    <w:name w:val="toc 6"/>
    <w:basedOn w:val="Normlny"/>
    <w:next w:val="Normlny"/>
    <w:autoRedefine/>
    <w:uiPriority w:val="39"/>
    <w:unhideWhenUsed/>
    <w:rsid w:val="0006074F"/>
    <w:pPr>
      <w:spacing w:after="100" w:line="276" w:lineRule="auto"/>
      <w:ind w:left="1100"/>
    </w:pPr>
    <w:rPr>
      <w:sz w:val="22"/>
      <w:szCs w:val="22"/>
      <w:lang w:eastAsia="sk-SK"/>
    </w:rPr>
  </w:style>
  <w:style w:type="paragraph" w:styleId="Obsah70">
    <w:name w:val="toc 7"/>
    <w:basedOn w:val="Normlny"/>
    <w:next w:val="Normlny"/>
    <w:autoRedefine/>
    <w:uiPriority w:val="39"/>
    <w:unhideWhenUsed/>
    <w:rsid w:val="0006074F"/>
    <w:pPr>
      <w:spacing w:after="100" w:line="276" w:lineRule="auto"/>
      <w:ind w:left="1320"/>
    </w:pPr>
    <w:rPr>
      <w:sz w:val="22"/>
      <w:szCs w:val="22"/>
      <w:lang w:eastAsia="sk-SK"/>
    </w:rPr>
  </w:style>
  <w:style w:type="paragraph" w:styleId="Obsah80">
    <w:name w:val="toc 8"/>
    <w:basedOn w:val="Normlny"/>
    <w:next w:val="Normlny"/>
    <w:autoRedefine/>
    <w:uiPriority w:val="39"/>
    <w:unhideWhenUsed/>
    <w:rsid w:val="0006074F"/>
    <w:pPr>
      <w:spacing w:after="100" w:line="276" w:lineRule="auto"/>
      <w:ind w:left="1540"/>
    </w:pPr>
    <w:rPr>
      <w:sz w:val="22"/>
      <w:szCs w:val="22"/>
      <w:lang w:eastAsia="sk-SK"/>
    </w:rPr>
  </w:style>
  <w:style w:type="paragraph" w:styleId="Obsah90">
    <w:name w:val="toc 9"/>
    <w:basedOn w:val="Normlny"/>
    <w:next w:val="Normlny"/>
    <w:autoRedefine/>
    <w:uiPriority w:val="39"/>
    <w:unhideWhenUsed/>
    <w:rsid w:val="0006074F"/>
    <w:pPr>
      <w:spacing w:after="100" w:line="276" w:lineRule="auto"/>
      <w:ind w:left="1760"/>
    </w:pPr>
    <w:rPr>
      <w:sz w:val="22"/>
      <w:szCs w:val="22"/>
      <w:lang w:eastAsia="sk-SK"/>
    </w:rPr>
  </w:style>
  <w:style w:type="character" w:styleId="PouitHypertextovPrepojenie">
    <w:name w:val="FollowedHyperlink"/>
    <w:basedOn w:val="Predvolenpsmoodseku"/>
    <w:uiPriority w:val="99"/>
    <w:semiHidden/>
    <w:unhideWhenUsed/>
    <w:rsid w:val="0008165C"/>
    <w:rPr>
      <w:color w:val="800080"/>
      <w:u w:val="single"/>
    </w:rPr>
  </w:style>
  <w:style w:type="paragraph" w:customStyle="1" w:styleId="xl63">
    <w:name w:val="xl63"/>
    <w:basedOn w:val="Normlny"/>
    <w:rsid w:val="0008165C"/>
    <w:pP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64">
    <w:name w:val="xl64"/>
    <w:basedOn w:val="Normlny"/>
    <w:rsid w:val="0008165C"/>
    <w:pPr>
      <w:spacing w:before="100" w:beforeAutospacing="1" w:after="100" w:afterAutospacing="1" w:line="240" w:lineRule="auto"/>
      <w:textAlignment w:val="center"/>
    </w:pPr>
    <w:rPr>
      <w:rFonts w:ascii="Times New Roman" w:eastAsia="Times New Roman" w:hAnsi="Times New Roman" w:cs="Times New Roman"/>
      <w:sz w:val="24"/>
      <w:szCs w:val="24"/>
      <w:lang w:eastAsia="sk-SK"/>
    </w:rPr>
  </w:style>
  <w:style w:type="paragraph" w:customStyle="1" w:styleId="xl65">
    <w:name w:val="xl65"/>
    <w:basedOn w:val="Normlny"/>
    <w:rsid w:val="0008165C"/>
    <w:pPr>
      <w:spacing w:before="100" w:beforeAutospacing="1" w:after="100" w:afterAutospacing="1" w:line="240" w:lineRule="auto"/>
      <w:textAlignment w:val="center"/>
    </w:pPr>
    <w:rPr>
      <w:rFonts w:ascii="Arial" w:eastAsia="Times New Roman" w:hAnsi="Arial" w:cs="Arial"/>
      <w:b/>
      <w:bCs/>
      <w:sz w:val="24"/>
      <w:szCs w:val="24"/>
      <w:lang w:eastAsia="sk-SK"/>
    </w:rPr>
  </w:style>
  <w:style w:type="paragraph" w:customStyle="1" w:styleId="xl66">
    <w:name w:val="xl66"/>
    <w:basedOn w:val="Normlny"/>
    <w:rsid w:val="000816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67">
    <w:name w:val="xl67"/>
    <w:basedOn w:val="Normlny"/>
    <w:rsid w:val="000816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68">
    <w:name w:val="xl68"/>
    <w:basedOn w:val="Normlny"/>
    <w:rsid w:val="000816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69">
    <w:name w:val="xl69"/>
    <w:basedOn w:val="Normlny"/>
    <w:rsid w:val="000816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70">
    <w:name w:val="xl70"/>
    <w:basedOn w:val="Normlny"/>
    <w:rsid w:val="0008165C"/>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1">
    <w:name w:val="xl71"/>
    <w:basedOn w:val="Normlny"/>
    <w:rsid w:val="0008165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72">
    <w:name w:val="xl72"/>
    <w:basedOn w:val="Normlny"/>
    <w:rsid w:val="0008165C"/>
    <w:pPr>
      <w:spacing w:before="100" w:beforeAutospacing="1" w:after="100" w:afterAutospacing="1" w:line="240" w:lineRule="auto"/>
      <w:textAlignment w:val="center"/>
    </w:pPr>
    <w:rPr>
      <w:rFonts w:ascii="Times New Roman" w:eastAsia="Times New Roman" w:hAnsi="Times New Roman" w:cs="Times New Roman"/>
      <w:b/>
      <w:bCs/>
      <w:sz w:val="24"/>
      <w:szCs w:val="24"/>
      <w:lang w:eastAsia="sk-SK"/>
    </w:rPr>
  </w:style>
  <w:style w:type="paragraph" w:customStyle="1" w:styleId="xl73">
    <w:name w:val="xl73"/>
    <w:basedOn w:val="Normlny"/>
    <w:rsid w:val="000816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74">
    <w:name w:val="xl74"/>
    <w:basedOn w:val="Normlny"/>
    <w:rsid w:val="0008165C"/>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75">
    <w:name w:val="xl75"/>
    <w:basedOn w:val="Normlny"/>
    <w:rsid w:val="0008165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76">
    <w:name w:val="xl76"/>
    <w:basedOn w:val="Normlny"/>
    <w:rsid w:val="000816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77">
    <w:name w:val="xl77"/>
    <w:basedOn w:val="Normlny"/>
    <w:rsid w:val="000816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sz w:val="18"/>
      <w:szCs w:val="18"/>
      <w:lang w:eastAsia="sk-SK"/>
    </w:rPr>
  </w:style>
  <w:style w:type="paragraph" w:customStyle="1" w:styleId="xl78">
    <w:name w:val="xl78"/>
    <w:basedOn w:val="Normlny"/>
    <w:rsid w:val="000816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Narrow" w:eastAsia="Times New Roman" w:hAnsi="Arial Narrow" w:cs="Times New Roman"/>
      <w:b/>
      <w:bCs/>
      <w:sz w:val="24"/>
      <w:szCs w:val="24"/>
      <w:lang w:eastAsia="sk-SK"/>
    </w:rPr>
  </w:style>
  <w:style w:type="paragraph" w:customStyle="1" w:styleId="xl79">
    <w:name w:val="xl79"/>
    <w:basedOn w:val="Normlny"/>
    <w:rsid w:val="000816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Narrow" w:eastAsia="Times New Roman" w:hAnsi="Arial Narrow" w:cs="Times New Roman"/>
      <w:b/>
      <w:bCs/>
      <w:sz w:val="28"/>
      <w:szCs w:val="28"/>
      <w:lang w:eastAsia="sk-SK"/>
    </w:rPr>
  </w:style>
  <w:style w:type="paragraph" w:customStyle="1" w:styleId="xl80">
    <w:name w:val="xl80"/>
    <w:basedOn w:val="Normlny"/>
    <w:rsid w:val="000816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81">
    <w:name w:val="xl81"/>
    <w:basedOn w:val="Normlny"/>
    <w:rsid w:val="000816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Narrow" w:eastAsia="Times New Roman" w:hAnsi="Arial Narrow" w:cs="Times New Roman"/>
      <w:sz w:val="24"/>
      <w:szCs w:val="24"/>
      <w:lang w:eastAsia="sk-SK"/>
    </w:rPr>
  </w:style>
  <w:style w:type="paragraph" w:customStyle="1" w:styleId="xl82">
    <w:name w:val="xl82"/>
    <w:basedOn w:val="Normlny"/>
    <w:rsid w:val="0008165C"/>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83">
    <w:name w:val="xl83"/>
    <w:basedOn w:val="Normlny"/>
    <w:rsid w:val="000816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84">
    <w:name w:val="xl84"/>
    <w:basedOn w:val="Normlny"/>
    <w:rsid w:val="0008165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5">
    <w:name w:val="xl85"/>
    <w:basedOn w:val="Normlny"/>
    <w:rsid w:val="0008165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6">
    <w:name w:val="xl86"/>
    <w:basedOn w:val="Normlny"/>
    <w:rsid w:val="0008165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87">
    <w:name w:val="xl87"/>
    <w:basedOn w:val="Normlny"/>
    <w:rsid w:val="0008165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88">
    <w:name w:val="xl88"/>
    <w:basedOn w:val="Normlny"/>
    <w:rsid w:val="0008165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89">
    <w:name w:val="xl89"/>
    <w:basedOn w:val="Normlny"/>
    <w:rsid w:val="0008165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90">
    <w:name w:val="xl90"/>
    <w:basedOn w:val="Normlny"/>
    <w:rsid w:val="0008165C"/>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1">
    <w:name w:val="xl91"/>
    <w:basedOn w:val="Normlny"/>
    <w:rsid w:val="0008165C"/>
    <w:pPr>
      <w:pBdr>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2">
    <w:name w:val="xl92"/>
    <w:basedOn w:val="Normlny"/>
    <w:rsid w:val="0008165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93">
    <w:name w:val="xl93"/>
    <w:basedOn w:val="Normlny"/>
    <w:rsid w:val="0008165C"/>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94">
    <w:name w:val="xl94"/>
    <w:basedOn w:val="Normlny"/>
    <w:rsid w:val="0008165C"/>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5">
    <w:name w:val="xl95"/>
    <w:basedOn w:val="Normlny"/>
    <w:rsid w:val="0008165C"/>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6">
    <w:name w:val="xl96"/>
    <w:basedOn w:val="Normlny"/>
    <w:rsid w:val="0008165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7">
    <w:name w:val="xl97"/>
    <w:basedOn w:val="Normlny"/>
    <w:rsid w:val="0008165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sz w:val="18"/>
      <w:szCs w:val="18"/>
      <w:lang w:eastAsia="sk-SK"/>
    </w:rPr>
  </w:style>
  <w:style w:type="paragraph" w:customStyle="1" w:styleId="xl98">
    <w:name w:val="xl98"/>
    <w:basedOn w:val="Normlny"/>
    <w:rsid w:val="0008165C"/>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99">
    <w:name w:val="xl99"/>
    <w:basedOn w:val="Normlny"/>
    <w:rsid w:val="0008165C"/>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Narrow" w:eastAsia="Times New Roman" w:hAnsi="Arial Narrow" w:cs="Times New Roman"/>
      <w:b/>
      <w:bCs/>
      <w:sz w:val="24"/>
      <w:szCs w:val="24"/>
      <w:lang w:eastAsia="sk-SK"/>
    </w:rPr>
  </w:style>
  <w:style w:type="paragraph" w:customStyle="1" w:styleId="xl100">
    <w:name w:val="xl100"/>
    <w:basedOn w:val="Normlny"/>
    <w:rsid w:val="0008165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101">
    <w:name w:val="xl101"/>
    <w:basedOn w:val="Normlny"/>
    <w:rsid w:val="0008165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cs="Times New Roman"/>
      <w:b/>
      <w:bCs/>
      <w:sz w:val="18"/>
      <w:szCs w:val="18"/>
      <w:lang w:eastAsia="sk-SK"/>
    </w:rPr>
  </w:style>
  <w:style w:type="paragraph" w:customStyle="1" w:styleId="xl102">
    <w:name w:val="xl102"/>
    <w:basedOn w:val="Normlny"/>
    <w:rsid w:val="0008165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 w:type="paragraph" w:customStyle="1" w:styleId="xl103">
    <w:name w:val="xl103"/>
    <w:basedOn w:val="Normlny"/>
    <w:rsid w:val="0008165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cs="Times New Roman"/>
      <w:b/>
      <w:bCs/>
      <w:sz w:val="18"/>
      <w:szCs w:val="18"/>
      <w:lang w:eastAsia="sk-SK"/>
    </w:rPr>
  </w:style>
</w:styles>
</file>

<file path=word/webSettings.xml><?xml version="1.0" encoding="utf-8"?>
<w:webSettings xmlns:r="http://schemas.openxmlformats.org/officeDocument/2006/relationships" xmlns:w="http://schemas.openxmlformats.org/wordprocessingml/2006/main">
  <w:divs>
    <w:div w:id="232006349">
      <w:bodyDiv w:val="1"/>
      <w:marLeft w:val="0"/>
      <w:marRight w:val="0"/>
      <w:marTop w:val="0"/>
      <w:marBottom w:val="0"/>
      <w:divBdr>
        <w:top w:val="none" w:sz="0" w:space="0" w:color="auto"/>
        <w:left w:val="none" w:sz="0" w:space="0" w:color="auto"/>
        <w:bottom w:val="none" w:sz="0" w:space="0" w:color="auto"/>
        <w:right w:val="none" w:sz="0" w:space="0" w:color="auto"/>
      </w:divBdr>
    </w:div>
    <w:div w:id="311258778">
      <w:bodyDiv w:val="1"/>
      <w:marLeft w:val="0"/>
      <w:marRight w:val="0"/>
      <w:marTop w:val="0"/>
      <w:marBottom w:val="0"/>
      <w:divBdr>
        <w:top w:val="none" w:sz="0" w:space="0" w:color="auto"/>
        <w:left w:val="none" w:sz="0" w:space="0" w:color="auto"/>
        <w:bottom w:val="none" w:sz="0" w:space="0" w:color="auto"/>
        <w:right w:val="none" w:sz="0" w:space="0" w:color="auto"/>
      </w:divBdr>
    </w:div>
    <w:div w:id="315231680">
      <w:bodyDiv w:val="1"/>
      <w:marLeft w:val="0"/>
      <w:marRight w:val="0"/>
      <w:marTop w:val="0"/>
      <w:marBottom w:val="0"/>
      <w:divBdr>
        <w:top w:val="none" w:sz="0" w:space="0" w:color="auto"/>
        <w:left w:val="none" w:sz="0" w:space="0" w:color="auto"/>
        <w:bottom w:val="none" w:sz="0" w:space="0" w:color="auto"/>
        <w:right w:val="none" w:sz="0" w:space="0" w:color="auto"/>
      </w:divBdr>
    </w:div>
    <w:div w:id="423037023">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829760437">
      <w:bodyDiv w:val="1"/>
      <w:marLeft w:val="0"/>
      <w:marRight w:val="0"/>
      <w:marTop w:val="0"/>
      <w:marBottom w:val="0"/>
      <w:divBdr>
        <w:top w:val="none" w:sz="0" w:space="0" w:color="auto"/>
        <w:left w:val="none" w:sz="0" w:space="0" w:color="auto"/>
        <w:bottom w:val="none" w:sz="0" w:space="0" w:color="auto"/>
        <w:right w:val="none" w:sz="0" w:space="0" w:color="auto"/>
      </w:divBdr>
    </w:div>
    <w:div w:id="929199306">
      <w:bodyDiv w:val="1"/>
      <w:marLeft w:val="0"/>
      <w:marRight w:val="0"/>
      <w:marTop w:val="0"/>
      <w:marBottom w:val="0"/>
      <w:divBdr>
        <w:top w:val="none" w:sz="0" w:space="0" w:color="auto"/>
        <w:left w:val="none" w:sz="0" w:space="0" w:color="auto"/>
        <w:bottom w:val="none" w:sz="0" w:space="0" w:color="auto"/>
        <w:right w:val="none" w:sz="0" w:space="0" w:color="auto"/>
      </w:divBdr>
    </w:div>
    <w:div w:id="969670838">
      <w:bodyDiv w:val="1"/>
      <w:marLeft w:val="0"/>
      <w:marRight w:val="0"/>
      <w:marTop w:val="0"/>
      <w:marBottom w:val="0"/>
      <w:divBdr>
        <w:top w:val="none" w:sz="0" w:space="0" w:color="auto"/>
        <w:left w:val="none" w:sz="0" w:space="0" w:color="auto"/>
        <w:bottom w:val="none" w:sz="0" w:space="0" w:color="auto"/>
        <w:right w:val="none" w:sz="0" w:space="0" w:color="auto"/>
      </w:divBdr>
    </w:div>
    <w:div w:id="1024867300">
      <w:bodyDiv w:val="1"/>
      <w:marLeft w:val="0"/>
      <w:marRight w:val="0"/>
      <w:marTop w:val="0"/>
      <w:marBottom w:val="0"/>
      <w:divBdr>
        <w:top w:val="none" w:sz="0" w:space="0" w:color="auto"/>
        <w:left w:val="none" w:sz="0" w:space="0" w:color="auto"/>
        <w:bottom w:val="none" w:sz="0" w:space="0" w:color="auto"/>
        <w:right w:val="none" w:sz="0" w:space="0" w:color="auto"/>
      </w:divBdr>
    </w:div>
    <w:div w:id="1557739504">
      <w:bodyDiv w:val="1"/>
      <w:marLeft w:val="0"/>
      <w:marRight w:val="0"/>
      <w:marTop w:val="0"/>
      <w:marBottom w:val="0"/>
      <w:divBdr>
        <w:top w:val="none" w:sz="0" w:space="0" w:color="auto"/>
        <w:left w:val="none" w:sz="0" w:space="0" w:color="auto"/>
        <w:bottom w:val="none" w:sz="0" w:space="0" w:color="auto"/>
        <w:right w:val="none" w:sz="0" w:space="0" w:color="auto"/>
      </w:divBdr>
    </w:div>
    <w:div w:id="191208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package" Target="embeddings/Pracovn__h_rok_programu_Microsoft_Office_Excel4.xlsx"/><Relationship Id="rId26" Type="http://schemas.openxmlformats.org/officeDocument/2006/relationships/package" Target="embeddings/Pracovn__h_rok_programu_Microsoft_Office_Excel8.xlsx"/><Relationship Id="rId39" Type="http://schemas.openxmlformats.org/officeDocument/2006/relationships/image" Target="media/image15.emf"/><Relationship Id="rId21" Type="http://schemas.openxmlformats.org/officeDocument/2006/relationships/image" Target="media/image6.emf"/><Relationship Id="rId34" Type="http://schemas.openxmlformats.org/officeDocument/2006/relationships/package" Target="embeddings/Pracovn__h_rok_programu_Microsoft_Office_Excel12.xlsx"/><Relationship Id="rId42" Type="http://schemas.openxmlformats.org/officeDocument/2006/relationships/package" Target="embeddings/Pracovn__h_rok_programu_Microsoft_Office_Excel16.xlsx"/><Relationship Id="rId47" Type="http://schemas.openxmlformats.org/officeDocument/2006/relationships/image" Target="media/image19.emf"/><Relationship Id="rId50" Type="http://schemas.openxmlformats.org/officeDocument/2006/relationships/package" Target="embeddings/Pracovn__h_rok_programu_Microsoft_Office_Excel20.xlsx"/><Relationship Id="rId55" Type="http://schemas.openxmlformats.org/officeDocument/2006/relationships/image" Target="media/image23.emf"/><Relationship Id="rId63" Type="http://schemas.openxmlformats.org/officeDocument/2006/relationships/image" Target="media/image27.emf"/><Relationship Id="rId68" Type="http://schemas.openxmlformats.org/officeDocument/2006/relationships/package" Target="embeddings/Pracovn__h_rok_programu_Microsoft_Office_Excel29.xlsx"/><Relationship Id="rId7" Type="http://schemas.openxmlformats.org/officeDocument/2006/relationships/settings" Target="settings.xml"/><Relationship Id="rId71"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package" Target="embeddings/Pracovn__h_rok_programu_Microsoft_Office_Excel3.xlsx"/><Relationship Id="rId29" Type="http://schemas.openxmlformats.org/officeDocument/2006/relationships/image" Target="media/image10.emf"/><Relationship Id="rId11" Type="http://schemas.openxmlformats.org/officeDocument/2006/relationships/image" Target="media/image1.emf"/><Relationship Id="rId24" Type="http://schemas.openxmlformats.org/officeDocument/2006/relationships/package" Target="embeddings/Pracovn__h_rok_programu_Microsoft_Office_Excel7.xlsx"/><Relationship Id="rId32" Type="http://schemas.openxmlformats.org/officeDocument/2006/relationships/package" Target="embeddings/Pracovn__h_rok_programu_Microsoft_Office_Excel11.xlsx"/><Relationship Id="rId37" Type="http://schemas.openxmlformats.org/officeDocument/2006/relationships/image" Target="media/image14.emf"/><Relationship Id="rId40" Type="http://schemas.openxmlformats.org/officeDocument/2006/relationships/package" Target="embeddings/Pracovn__h_rok_programu_Microsoft_Office_Excel15.xlsx"/><Relationship Id="rId45" Type="http://schemas.openxmlformats.org/officeDocument/2006/relationships/image" Target="media/image18.emf"/><Relationship Id="rId53" Type="http://schemas.openxmlformats.org/officeDocument/2006/relationships/image" Target="media/image22.emf"/><Relationship Id="rId58" Type="http://schemas.openxmlformats.org/officeDocument/2006/relationships/package" Target="embeddings/Pracovn__h_rok_programu_Microsoft_Office_Excel24.xlsx"/><Relationship Id="rId66" Type="http://schemas.openxmlformats.org/officeDocument/2006/relationships/package" Target="embeddings/Pracovn__h_rok_programu_Microsoft_Office_Excel28.xlsx"/><Relationship Id="rId115"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Pracovn__h_rok_programu_Microsoft_Office_Excel9.xlsx"/><Relationship Id="rId36" Type="http://schemas.openxmlformats.org/officeDocument/2006/relationships/package" Target="embeddings/Pracovn__h_rok_programu_Microsoft_Office_Excel13.xlsx"/><Relationship Id="rId49" Type="http://schemas.openxmlformats.org/officeDocument/2006/relationships/image" Target="media/image20.emf"/><Relationship Id="rId57" Type="http://schemas.openxmlformats.org/officeDocument/2006/relationships/image" Target="media/image24.emf"/><Relationship Id="rId61" Type="http://schemas.openxmlformats.org/officeDocument/2006/relationships/image" Target="media/image26.emf"/><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image" Target="media/image11.emf"/><Relationship Id="rId44" Type="http://schemas.openxmlformats.org/officeDocument/2006/relationships/package" Target="embeddings/Pracovn__h_rok_programu_Microsoft_Office_Excel17.xlsx"/><Relationship Id="rId52" Type="http://schemas.openxmlformats.org/officeDocument/2006/relationships/package" Target="embeddings/Pracovn__h_rok_programu_Microsoft_Office_Excel21.xlsx"/><Relationship Id="rId60" Type="http://schemas.openxmlformats.org/officeDocument/2006/relationships/package" Target="embeddings/Pracovn__h_rok_programu_Microsoft_Office_Excel25.xlsx"/><Relationship Id="rId65" Type="http://schemas.openxmlformats.org/officeDocument/2006/relationships/image" Target="media/image28.emf"/><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Pracovn__h_rok_programu_Microsoft_Office_Excel2.xlsx"/><Relationship Id="rId22" Type="http://schemas.openxmlformats.org/officeDocument/2006/relationships/package" Target="embeddings/Pracovn__h_rok_programu_Microsoft_Office_Excel6.xlsx"/><Relationship Id="rId27" Type="http://schemas.openxmlformats.org/officeDocument/2006/relationships/image" Target="media/image9.emf"/><Relationship Id="rId30" Type="http://schemas.openxmlformats.org/officeDocument/2006/relationships/package" Target="embeddings/Pracovn__h_rok_programu_Microsoft_Office_Excel10.xlsx"/><Relationship Id="rId35" Type="http://schemas.openxmlformats.org/officeDocument/2006/relationships/image" Target="media/image13.emf"/><Relationship Id="rId43" Type="http://schemas.openxmlformats.org/officeDocument/2006/relationships/image" Target="media/image17.emf"/><Relationship Id="rId48" Type="http://schemas.openxmlformats.org/officeDocument/2006/relationships/package" Target="embeddings/Pracovn__h_rok_programu_Microsoft_Office_Excel19.xlsx"/><Relationship Id="rId56" Type="http://schemas.openxmlformats.org/officeDocument/2006/relationships/package" Target="embeddings/Pracovn__h_rok_programu_Microsoft_Office_Excel23.xlsx"/><Relationship Id="rId64" Type="http://schemas.openxmlformats.org/officeDocument/2006/relationships/package" Target="embeddings/Pracovn__h_rok_programu_Microsoft_Office_Excel27.xlsx"/><Relationship Id="rId69" Type="http://schemas.openxmlformats.org/officeDocument/2006/relationships/image" Target="media/image30.emf"/><Relationship Id="rId8" Type="http://schemas.openxmlformats.org/officeDocument/2006/relationships/webSettings" Target="webSettings.xml"/><Relationship Id="rId51" Type="http://schemas.openxmlformats.org/officeDocument/2006/relationships/image" Target="media/image21.emf"/><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package" Target="embeddings/Pracovn__h_rok_programu_Microsoft_Office_Excel1.xlsx"/><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image" Target="media/image12.emf"/><Relationship Id="rId38" Type="http://schemas.openxmlformats.org/officeDocument/2006/relationships/package" Target="embeddings/Pracovn__h_rok_programu_Microsoft_Office_Excel14.xlsx"/><Relationship Id="rId46" Type="http://schemas.openxmlformats.org/officeDocument/2006/relationships/package" Target="embeddings/Pracovn__h_rok_programu_Microsoft_Office_Excel18.xlsx"/><Relationship Id="rId59" Type="http://schemas.openxmlformats.org/officeDocument/2006/relationships/image" Target="media/image25.emf"/><Relationship Id="rId67" Type="http://schemas.openxmlformats.org/officeDocument/2006/relationships/image" Target="media/image29.emf"/><Relationship Id="rId20" Type="http://schemas.openxmlformats.org/officeDocument/2006/relationships/package" Target="embeddings/Pracovn__h_rok_programu_Microsoft_Office_Excel5.xlsx"/><Relationship Id="rId41" Type="http://schemas.openxmlformats.org/officeDocument/2006/relationships/image" Target="media/image16.emf"/><Relationship Id="rId54" Type="http://schemas.openxmlformats.org/officeDocument/2006/relationships/package" Target="embeddings/Pracovn__h_rok_programu_Microsoft_Office_Excel22.xlsx"/><Relationship Id="rId62" Type="http://schemas.openxmlformats.org/officeDocument/2006/relationships/package" Target="embeddings/Pracovn__h_rok_programu_Microsoft_Office_Excel26.xlsx"/><Relationship Id="rId70" Type="http://schemas.openxmlformats.org/officeDocument/2006/relationships/package" Target="embeddings/Pracovn__h_rok_programu_Microsoft_Office_Excel30.xlsx"/><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riam\AppData\Roaming\Microsoft\Templates\V&#253;ro&#269;n&#225;%20spr&#225;va.dotx" TargetMode="External"/></Relationships>
</file>

<file path=word/theme/theme1.xml><?xml version="1.0" encoding="utf-8"?>
<a:theme xmlns:a="http://schemas.openxmlformats.org/drawingml/2006/main" name="Annual Report">
  <a:themeElements>
    <a:clrScheme name="word_design_set">
      <a:dk1>
        <a:srgbClr val="000000"/>
      </a:dk1>
      <a:lt1>
        <a:srgbClr val="FFFFFF"/>
      </a:lt1>
      <a:dk2>
        <a:srgbClr val="1F2123"/>
      </a:dk2>
      <a:lt2>
        <a:srgbClr val="DC9E1F"/>
      </a:lt2>
      <a:accent1>
        <a:srgbClr val="7E97AD"/>
      </a:accent1>
      <a:accent2>
        <a:srgbClr val="CC8E60"/>
      </a:accent2>
      <a:accent3>
        <a:srgbClr val="7A6A60"/>
      </a:accent3>
      <a:accent4>
        <a:srgbClr val="B4936D"/>
      </a:accent4>
      <a:accent5>
        <a:srgbClr val="67787B"/>
      </a:accent5>
      <a:accent6>
        <a:srgbClr val="9D936F"/>
      </a:accent6>
      <a:hlink>
        <a:srgbClr val="646464"/>
      </a:hlink>
      <a:folHlink>
        <a:srgbClr val="969696"/>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2017-12-31T00:00:00</PublishDate>
  <Abstract>Predkladá: predstavenstvo spoločnosti</Abstract>
  <CompanyAddress>Nám. sv. Egídia 78, 058 01 Poprad</CompanyAddress>
  <CompanyPhone>052/7721734</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437A76F8-3040-4853-B413-FAD33AF4F886}">
  <ds:schemaRefs>
    <ds:schemaRef ds:uri="http://schemas.microsoft.com/sharepoint/v3/contenttype/forms"/>
  </ds:schemaRefs>
</ds:datastoreItem>
</file>

<file path=customXml/itemProps4.xml><?xml version="1.0" encoding="utf-8"?>
<ds:datastoreItem xmlns:ds="http://schemas.openxmlformats.org/officeDocument/2006/customXml" ds:itemID="{63075F3B-F81E-40F6-A4F8-43C6D1BC3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Výročná správa</Template>
  <TotalTime>13</TotalTime>
  <Pages>1</Pages>
  <Words>5208</Words>
  <Characters>29686</Characters>
  <Application>Microsoft Office Word</Application>
  <DocSecurity>0</DocSecurity>
  <Lines>247</Lines>
  <Paragraphs>69</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PRO POPULO PP a.s.</Company>
  <LinksUpToDate>false</LinksUpToDate>
  <CharactersWithSpaces>34825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Slimáková</dc:creator>
  <cp:keywords>www.ppas.sk</cp:keywords>
  <cp:lastModifiedBy>Kristian</cp:lastModifiedBy>
  <cp:revision>6</cp:revision>
  <cp:lastPrinted>2019-05-08T20:50:00Z</cp:lastPrinted>
  <dcterms:created xsi:type="dcterms:W3CDTF">2019-05-08T20:52:00Z</dcterms:created>
  <dcterms:modified xsi:type="dcterms:W3CDTF">2019-05-08T21:50:00Z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